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244536" w14:textId="77777777" w:rsidR="00433E8B" w:rsidRPr="00050B37" w:rsidRDefault="00433E8B" w:rsidP="00050B37">
      <w:pPr>
        <w:spacing w:line="276" w:lineRule="auto"/>
        <w:jc w:val="both"/>
        <w:rPr>
          <w:rFonts w:asciiTheme="majorHAnsi" w:hAnsiTheme="majorHAnsi"/>
          <w:b/>
        </w:rPr>
      </w:pPr>
    </w:p>
    <w:p w14:paraId="2D8037CE" w14:textId="77777777" w:rsidR="00F75C38" w:rsidRPr="00050B37" w:rsidRDefault="00853542" w:rsidP="00050B37">
      <w:pPr>
        <w:spacing w:line="276" w:lineRule="auto"/>
        <w:jc w:val="both"/>
        <w:rPr>
          <w:rFonts w:asciiTheme="majorHAnsi" w:hAnsiTheme="majorHAnsi"/>
          <w:b/>
          <w:sz w:val="36"/>
        </w:rPr>
      </w:pPr>
      <w:r w:rsidRPr="00050B37">
        <w:rPr>
          <w:rFonts w:asciiTheme="majorHAnsi" w:hAnsiTheme="majorHAnsi"/>
          <w:b/>
          <w:sz w:val="36"/>
        </w:rPr>
        <w:t>Submission to the Department of Children and Youth Affairs</w:t>
      </w:r>
    </w:p>
    <w:p w14:paraId="2AE9B82C" w14:textId="77777777" w:rsidR="00853542" w:rsidRPr="00050B37" w:rsidRDefault="00853542" w:rsidP="00050B37">
      <w:pPr>
        <w:spacing w:line="276" w:lineRule="auto"/>
        <w:jc w:val="both"/>
        <w:rPr>
          <w:rFonts w:asciiTheme="majorHAnsi" w:hAnsiTheme="majorHAnsi"/>
          <w:b/>
        </w:rPr>
      </w:pPr>
    </w:p>
    <w:p w14:paraId="634B3DC2" w14:textId="77777777" w:rsidR="00433E8B" w:rsidRPr="00050B37" w:rsidRDefault="00433E8B" w:rsidP="00050B37">
      <w:pPr>
        <w:spacing w:line="276" w:lineRule="auto"/>
        <w:jc w:val="both"/>
        <w:rPr>
          <w:rFonts w:asciiTheme="majorHAnsi" w:hAnsiTheme="majorHAnsi"/>
          <w:b/>
        </w:rPr>
      </w:pPr>
    </w:p>
    <w:p w14:paraId="588D2A25" w14:textId="77777777" w:rsidR="00433E8B" w:rsidRPr="00050B37" w:rsidRDefault="00433E8B" w:rsidP="00050B37">
      <w:pPr>
        <w:spacing w:line="276" w:lineRule="auto"/>
        <w:jc w:val="both"/>
        <w:rPr>
          <w:rFonts w:asciiTheme="majorHAnsi" w:hAnsiTheme="majorHAnsi"/>
          <w:b/>
        </w:rPr>
      </w:pPr>
    </w:p>
    <w:p w14:paraId="7C1F12B7" w14:textId="230930AC" w:rsidR="00FE41FF" w:rsidRDefault="00016DE5" w:rsidP="00FE41FF">
      <w:pPr>
        <w:jc w:val="center"/>
        <w:rPr>
          <w:rFonts w:asciiTheme="majorHAnsi" w:hAnsiTheme="majorHAnsi"/>
          <w:b/>
          <w:sz w:val="32"/>
        </w:rPr>
      </w:pPr>
      <w:r>
        <w:rPr>
          <w:rFonts w:asciiTheme="majorHAnsi" w:hAnsiTheme="majorHAnsi"/>
          <w:b/>
          <w:sz w:val="32"/>
        </w:rPr>
        <w:t xml:space="preserve">A </w:t>
      </w:r>
      <w:r w:rsidR="00853542" w:rsidRPr="00050B37">
        <w:rPr>
          <w:rFonts w:asciiTheme="majorHAnsi" w:hAnsiTheme="majorHAnsi"/>
          <w:b/>
          <w:sz w:val="32"/>
        </w:rPr>
        <w:t xml:space="preserve">Commentary on the proposed </w:t>
      </w:r>
    </w:p>
    <w:p w14:paraId="5EE519C8" w14:textId="77777777" w:rsidR="00FE41FF" w:rsidRDefault="00FE41FF" w:rsidP="00FE41FF">
      <w:pPr>
        <w:jc w:val="center"/>
        <w:rPr>
          <w:rFonts w:asciiTheme="majorHAnsi" w:hAnsiTheme="majorHAnsi"/>
          <w:b/>
          <w:sz w:val="32"/>
        </w:rPr>
      </w:pPr>
    </w:p>
    <w:p w14:paraId="3A96B225" w14:textId="2EFDEFCB" w:rsidR="00433E8B" w:rsidRPr="00794FB0" w:rsidRDefault="00853542" w:rsidP="00FE41FF">
      <w:pPr>
        <w:jc w:val="center"/>
        <w:rPr>
          <w:rFonts w:asciiTheme="majorHAnsi" w:hAnsiTheme="majorHAnsi"/>
          <w:b/>
          <w:sz w:val="44"/>
        </w:rPr>
      </w:pPr>
      <w:r w:rsidRPr="00794FB0">
        <w:rPr>
          <w:rFonts w:asciiTheme="majorHAnsi" w:hAnsiTheme="majorHAnsi"/>
          <w:b/>
          <w:sz w:val="44"/>
        </w:rPr>
        <w:t xml:space="preserve">Adoption </w:t>
      </w:r>
      <w:r w:rsidR="00FE41FF" w:rsidRPr="00794FB0">
        <w:rPr>
          <w:rFonts w:asciiTheme="majorHAnsi" w:hAnsiTheme="majorHAnsi"/>
          <w:b/>
          <w:sz w:val="44"/>
        </w:rPr>
        <w:t xml:space="preserve"> (Information and Tracing) </w:t>
      </w:r>
      <w:r w:rsidRPr="00794FB0">
        <w:rPr>
          <w:rFonts w:asciiTheme="majorHAnsi" w:hAnsiTheme="majorHAnsi"/>
          <w:b/>
          <w:sz w:val="44"/>
        </w:rPr>
        <w:t>Bill 2016</w:t>
      </w:r>
    </w:p>
    <w:p w14:paraId="161B0219" w14:textId="77777777" w:rsidR="00FE41FF" w:rsidRPr="00794FB0" w:rsidRDefault="00FE41FF" w:rsidP="00211F93">
      <w:pPr>
        <w:spacing w:line="276" w:lineRule="auto"/>
        <w:jc w:val="center"/>
        <w:rPr>
          <w:rFonts w:asciiTheme="majorHAnsi" w:hAnsiTheme="majorHAnsi"/>
          <w:b/>
          <w:sz w:val="32"/>
        </w:rPr>
      </w:pPr>
    </w:p>
    <w:p w14:paraId="423D1413" w14:textId="1F3AAAB7" w:rsidR="00433E8B" w:rsidRPr="00794FB0" w:rsidRDefault="00CC6BB8" w:rsidP="00211F93">
      <w:pPr>
        <w:spacing w:line="276" w:lineRule="auto"/>
        <w:jc w:val="center"/>
        <w:rPr>
          <w:rFonts w:asciiTheme="majorHAnsi" w:hAnsiTheme="majorHAnsi"/>
          <w:b/>
          <w:sz w:val="32"/>
        </w:rPr>
      </w:pPr>
      <w:r w:rsidRPr="00794FB0">
        <w:rPr>
          <w:rFonts w:asciiTheme="majorHAnsi" w:hAnsiTheme="majorHAnsi"/>
          <w:b/>
          <w:sz w:val="32"/>
        </w:rPr>
        <w:t>in relation to</w:t>
      </w:r>
      <w:r w:rsidR="00853542" w:rsidRPr="00794FB0">
        <w:rPr>
          <w:rFonts w:asciiTheme="majorHAnsi" w:hAnsiTheme="majorHAnsi"/>
          <w:b/>
          <w:sz w:val="32"/>
        </w:rPr>
        <w:t xml:space="preserve"> the use of DNA</w:t>
      </w:r>
      <w:r w:rsidRPr="00794FB0">
        <w:rPr>
          <w:rFonts w:asciiTheme="majorHAnsi" w:hAnsiTheme="majorHAnsi"/>
          <w:b/>
          <w:sz w:val="32"/>
        </w:rPr>
        <w:t xml:space="preserve"> testing</w:t>
      </w:r>
    </w:p>
    <w:p w14:paraId="3C38068D" w14:textId="1E6875CC" w:rsidR="00853542" w:rsidRPr="00794FB0" w:rsidRDefault="00853542" w:rsidP="00211F93">
      <w:pPr>
        <w:spacing w:line="276" w:lineRule="auto"/>
        <w:jc w:val="center"/>
        <w:rPr>
          <w:rFonts w:asciiTheme="majorHAnsi" w:hAnsiTheme="majorHAnsi"/>
          <w:b/>
          <w:sz w:val="32"/>
        </w:rPr>
      </w:pPr>
      <w:r w:rsidRPr="00794FB0">
        <w:rPr>
          <w:rFonts w:asciiTheme="majorHAnsi" w:hAnsiTheme="majorHAnsi"/>
          <w:b/>
          <w:sz w:val="32"/>
        </w:rPr>
        <w:t xml:space="preserve">by Adoptees </w:t>
      </w:r>
      <w:r w:rsidR="003113BD" w:rsidRPr="00794FB0">
        <w:rPr>
          <w:rFonts w:asciiTheme="majorHAnsi" w:hAnsiTheme="majorHAnsi"/>
          <w:b/>
          <w:sz w:val="32"/>
        </w:rPr>
        <w:t>and Birth P</w:t>
      </w:r>
      <w:r w:rsidR="00796457" w:rsidRPr="00794FB0">
        <w:rPr>
          <w:rFonts w:asciiTheme="majorHAnsi" w:hAnsiTheme="majorHAnsi"/>
          <w:b/>
          <w:sz w:val="32"/>
        </w:rPr>
        <w:t xml:space="preserve">arents </w:t>
      </w:r>
      <w:r w:rsidRPr="00794FB0">
        <w:rPr>
          <w:rFonts w:asciiTheme="majorHAnsi" w:hAnsiTheme="majorHAnsi"/>
          <w:b/>
          <w:sz w:val="32"/>
        </w:rPr>
        <w:t xml:space="preserve">searching for </w:t>
      </w:r>
      <w:r w:rsidR="00796457" w:rsidRPr="00794FB0">
        <w:rPr>
          <w:rFonts w:asciiTheme="majorHAnsi" w:hAnsiTheme="majorHAnsi"/>
          <w:b/>
          <w:sz w:val="32"/>
        </w:rPr>
        <w:t>each other</w:t>
      </w:r>
    </w:p>
    <w:p w14:paraId="4C602D68" w14:textId="77777777" w:rsidR="00853542" w:rsidRPr="00794FB0" w:rsidRDefault="00853542" w:rsidP="00050B37">
      <w:pPr>
        <w:spacing w:line="276" w:lineRule="auto"/>
        <w:jc w:val="both"/>
        <w:rPr>
          <w:rFonts w:asciiTheme="majorHAnsi" w:hAnsiTheme="majorHAnsi"/>
        </w:rPr>
      </w:pPr>
    </w:p>
    <w:p w14:paraId="20BAD4FC" w14:textId="77777777" w:rsidR="00433E8B" w:rsidRPr="00794FB0" w:rsidRDefault="00433E8B" w:rsidP="00050B37">
      <w:pPr>
        <w:spacing w:line="276" w:lineRule="auto"/>
        <w:jc w:val="both"/>
        <w:rPr>
          <w:rFonts w:asciiTheme="majorHAnsi" w:hAnsiTheme="majorHAnsi"/>
        </w:rPr>
      </w:pPr>
    </w:p>
    <w:p w14:paraId="1E3058AF" w14:textId="77777777" w:rsidR="00433E8B" w:rsidRDefault="00433E8B" w:rsidP="00050B37">
      <w:pPr>
        <w:spacing w:line="276" w:lineRule="auto"/>
        <w:jc w:val="both"/>
        <w:rPr>
          <w:rFonts w:asciiTheme="majorHAnsi" w:hAnsiTheme="majorHAnsi"/>
        </w:rPr>
      </w:pPr>
    </w:p>
    <w:p w14:paraId="1752F5AC" w14:textId="77777777" w:rsidR="00A92D05" w:rsidRDefault="00A92D05" w:rsidP="00050B37">
      <w:pPr>
        <w:spacing w:line="276" w:lineRule="auto"/>
        <w:jc w:val="both"/>
        <w:rPr>
          <w:rFonts w:asciiTheme="majorHAnsi" w:hAnsiTheme="majorHAnsi"/>
        </w:rPr>
      </w:pPr>
    </w:p>
    <w:p w14:paraId="6BD3B2D1" w14:textId="77777777" w:rsidR="00E76BBE" w:rsidRDefault="00E76BBE" w:rsidP="00050B37">
      <w:pPr>
        <w:spacing w:line="276" w:lineRule="auto"/>
        <w:jc w:val="both"/>
        <w:rPr>
          <w:rFonts w:asciiTheme="majorHAnsi" w:hAnsiTheme="majorHAnsi"/>
        </w:rPr>
      </w:pPr>
    </w:p>
    <w:p w14:paraId="337FDBAF" w14:textId="77777777" w:rsidR="00E76BBE" w:rsidRDefault="00E76BBE" w:rsidP="00050B37">
      <w:pPr>
        <w:spacing w:line="276" w:lineRule="auto"/>
        <w:jc w:val="both"/>
        <w:rPr>
          <w:rFonts w:asciiTheme="majorHAnsi" w:hAnsiTheme="majorHAnsi"/>
        </w:rPr>
      </w:pPr>
    </w:p>
    <w:p w14:paraId="4B1BA7CF" w14:textId="77777777" w:rsidR="00E76BBE" w:rsidRDefault="00E76BBE" w:rsidP="00050B37">
      <w:pPr>
        <w:spacing w:line="276" w:lineRule="auto"/>
        <w:jc w:val="both"/>
        <w:rPr>
          <w:rFonts w:asciiTheme="majorHAnsi" w:hAnsiTheme="majorHAnsi"/>
        </w:rPr>
      </w:pPr>
    </w:p>
    <w:p w14:paraId="78531C3A" w14:textId="60CCFDFF" w:rsidR="00E76BBE" w:rsidRDefault="00A92D05" w:rsidP="00050B37">
      <w:pPr>
        <w:spacing w:line="276" w:lineRule="auto"/>
        <w:jc w:val="both"/>
        <w:rPr>
          <w:rFonts w:asciiTheme="majorHAnsi" w:hAnsiTheme="majorHAnsi"/>
        </w:rPr>
      </w:pPr>
      <w:r w:rsidRPr="00A92D05">
        <w:rPr>
          <w:rFonts w:asciiTheme="majorHAnsi" w:hAnsiTheme="majorHAnsi"/>
          <w:b/>
        </w:rPr>
        <w:t>Date:</w:t>
      </w:r>
      <w:r>
        <w:rPr>
          <w:rFonts w:asciiTheme="majorHAnsi" w:hAnsiTheme="majorHAnsi"/>
        </w:rPr>
        <w:t xml:space="preserve"> 21</w:t>
      </w:r>
      <w:r w:rsidRPr="00A92D05">
        <w:rPr>
          <w:rFonts w:asciiTheme="majorHAnsi" w:hAnsiTheme="majorHAnsi"/>
          <w:vertAlign w:val="superscript"/>
        </w:rPr>
        <w:t>st</w:t>
      </w:r>
      <w:r>
        <w:rPr>
          <w:rFonts w:asciiTheme="majorHAnsi" w:hAnsiTheme="majorHAnsi"/>
        </w:rPr>
        <w:t xml:space="preserve"> June 2017</w:t>
      </w:r>
    </w:p>
    <w:p w14:paraId="7F0184DD" w14:textId="77777777" w:rsidR="00E76BBE" w:rsidRDefault="00E76BBE" w:rsidP="00050B37">
      <w:pPr>
        <w:spacing w:line="276" w:lineRule="auto"/>
        <w:jc w:val="both"/>
        <w:rPr>
          <w:rFonts w:asciiTheme="majorHAnsi" w:hAnsiTheme="majorHAnsi"/>
        </w:rPr>
      </w:pPr>
    </w:p>
    <w:p w14:paraId="64A79363" w14:textId="77777777" w:rsidR="00A92D05" w:rsidRPr="00794FB0" w:rsidRDefault="00A92D05" w:rsidP="00050B37">
      <w:pPr>
        <w:spacing w:line="276" w:lineRule="auto"/>
        <w:jc w:val="both"/>
        <w:rPr>
          <w:rFonts w:asciiTheme="majorHAnsi" w:hAnsiTheme="majorHAnsi"/>
        </w:rPr>
      </w:pPr>
      <w:bookmarkStart w:id="0" w:name="_GoBack"/>
      <w:bookmarkEnd w:id="0"/>
    </w:p>
    <w:p w14:paraId="3FC6EC51" w14:textId="7FE2971F" w:rsidR="00853542" w:rsidRPr="00794FB0" w:rsidRDefault="000F2CBC" w:rsidP="00050B37">
      <w:pPr>
        <w:spacing w:line="276" w:lineRule="auto"/>
        <w:jc w:val="both"/>
        <w:rPr>
          <w:rFonts w:asciiTheme="majorHAnsi" w:hAnsiTheme="majorHAnsi"/>
        </w:rPr>
      </w:pPr>
      <w:r w:rsidRPr="00794FB0">
        <w:rPr>
          <w:rFonts w:asciiTheme="majorHAnsi" w:hAnsiTheme="majorHAnsi"/>
        </w:rPr>
        <w:t>Submitted by members of the genetic genealogy community in Ireland:</w:t>
      </w:r>
    </w:p>
    <w:p w14:paraId="4D64C8D9" w14:textId="77777777" w:rsidR="00853542" w:rsidRDefault="00853542" w:rsidP="00050B37">
      <w:pPr>
        <w:spacing w:line="276" w:lineRule="auto"/>
        <w:jc w:val="both"/>
        <w:rPr>
          <w:rFonts w:asciiTheme="majorHAnsi" w:hAnsiTheme="maj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159"/>
      </w:tblGrid>
      <w:tr w:rsidR="00016DE5" w14:paraId="2BD4BE47" w14:textId="77777777" w:rsidTr="00016DE5">
        <w:tc>
          <w:tcPr>
            <w:tcW w:w="4077" w:type="dxa"/>
          </w:tcPr>
          <w:p w14:paraId="0D4A9524" w14:textId="77777777" w:rsidR="00016DE5" w:rsidRPr="00796457" w:rsidRDefault="00016DE5" w:rsidP="00016DE5">
            <w:pPr>
              <w:spacing w:line="276" w:lineRule="auto"/>
              <w:jc w:val="both"/>
              <w:rPr>
                <w:rFonts w:asciiTheme="majorHAnsi" w:hAnsiTheme="majorHAnsi"/>
                <w:color w:val="FF0000"/>
              </w:rPr>
            </w:pPr>
            <w:r w:rsidRPr="00050B37">
              <w:rPr>
                <w:rFonts w:asciiTheme="majorHAnsi" w:hAnsiTheme="majorHAnsi"/>
                <w:b/>
              </w:rPr>
              <w:t xml:space="preserve">Paddy </w:t>
            </w:r>
            <w:r w:rsidRPr="003113BD">
              <w:rPr>
                <w:rFonts w:asciiTheme="majorHAnsi" w:hAnsiTheme="majorHAnsi"/>
                <w:b/>
              </w:rPr>
              <w:t>Waldron MA MLitt PhD</w:t>
            </w:r>
          </w:p>
          <w:p w14:paraId="01484F10" w14:textId="77777777" w:rsidR="00016DE5" w:rsidRPr="00050B37" w:rsidRDefault="00016DE5" w:rsidP="00016DE5">
            <w:pPr>
              <w:spacing w:line="276" w:lineRule="auto"/>
              <w:jc w:val="both"/>
              <w:rPr>
                <w:rFonts w:asciiTheme="majorHAnsi" w:hAnsiTheme="majorHAnsi"/>
              </w:rPr>
            </w:pPr>
            <w:r w:rsidRPr="00050B37">
              <w:rPr>
                <w:rFonts w:asciiTheme="majorHAnsi" w:hAnsiTheme="majorHAnsi"/>
              </w:rPr>
              <w:t>Genetic genealogist</w:t>
            </w:r>
          </w:p>
          <w:p w14:paraId="4E0DC924" w14:textId="77777777" w:rsidR="00016DE5" w:rsidRPr="00050B37" w:rsidRDefault="00016DE5" w:rsidP="00016DE5">
            <w:pPr>
              <w:spacing w:line="276" w:lineRule="auto"/>
              <w:jc w:val="both"/>
              <w:rPr>
                <w:rFonts w:asciiTheme="majorHAnsi" w:hAnsiTheme="majorHAnsi"/>
              </w:rPr>
            </w:pPr>
            <w:r w:rsidRPr="00050B37">
              <w:rPr>
                <w:rFonts w:asciiTheme="majorHAnsi" w:hAnsiTheme="majorHAnsi"/>
              </w:rPr>
              <w:t>ISOGG-Ireland</w:t>
            </w:r>
            <w:r>
              <w:rPr>
                <w:rFonts w:asciiTheme="majorHAnsi" w:hAnsiTheme="majorHAnsi"/>
              </w:rPr>
              <w:t>, member</w:t>
            </w:r>
            <w:r>
              <w:rPr>
                <w:rStyle w:val="FootnoteReference"/>
                <w:rFonts w:asciiTheme="majorHAnsi" w:hAnsiTheme="majorHAnsi"/>
              </w:rPr>
              <w:footnoteReference w:id="1"/>
            </w:r>
          </w:p>
          <w:p w14:paraId="49D17E09" w14:textId="77777777" w:rsidR="00016DE5" w:rsidRDefault="00016DE5" w:rsidP="00050B37">
            <w:pPr>
              <w:spacing w:line="276" w:lineRule="auto"/>
              <w:jc w:val="both"/>
              <w:rPr>
                <w:rFonts w:asciiTheme="majorHAnsi" w:hAnsiTheme="majorHAnsi"/>
              </w:rPr>
            </w:pPr>
          </w:p>
        </w:tc>
        <w:tc>
          <w:tcPr>
            <w:tcW w:w="5159" w:type="dxa"/>
          </w:tcPr>
          <w:p w14:paraId="1DBAE342" w14:textId="77777777" w:rsidR="00016DE5" w:rsidRPr="00050B37" w:rsidRDefault="00016DE5" w:rsidP="00016DE5">
            <w:pPr>
              <w:spacing w:line="276" w:lineRule="auto"/>
              <w:jc w:val="both"/>
              <w:rPr>
                <w:rFonts w:asciiTheme="majorHAnsi" w:hAnsiTheme="majorHAnsi"/>
                <w:b/>
              </w:rPr>
            </w:pPr>
            <w:r w:rsidRPr="00050B37">
              <w:rPr>
                <w:rFonts w:asciiTheme="majorHAnsi" w:hAnsiTheme="majorHAnsi"/>
                <w:b/>
              </w:rPr>
              <w:t>Maurice Gleeson MB MRCPsych</w:t>
            </w:r>
          </w:p>
          <w:p w14:paraId="25AD193E" w14:textId="77777777" w:rsidR="00016DE5" w:rsidRPr="00050B37" w:rsidRDefault="00016DE5" w:rsidP="00016DE5">
            <w:pPr>
              <w:spacing w:line="276" w:lineRule="auto"/>
              <w:jc w:val="both"/>
              <w:rPr>
                <w:rFonts w:asciiTheme="majorHAnsi" w:hAnsiTheme="majorHAnsi"/>
              </w:rPr>
            </w:pPr>
            <w:r w:rsidRPr="00050B37">
              <w:rPr>
                <w:rFonts w:asciiTheme="majorHAnsi" w:hAnsiTheme="majorHAnsi"/>
              </w:rPr>
              <w:t>Genetic genealogist</w:t>
            </w:r>
          </w:p>
          <w:p w14:paraId="7CAE3730" w14:textId="77777777" w:rsidR="00016DE5" w:rsidRPr="00050B37" w:rsidRDefault="00016DE5" w:rsidP="00016DE5">
            <w:pPr>
              <w:spacing w:line="276" w:lineRule="auto"/>
              <w:jc w:val="both"/>
              <w:rPr>
                <w:rFonts w:asciiTheme="majorHAnsi" w:hAnsiTheme="majorHAnsi"/>
              </w:rPr>
            </w:pPr>
            <w:r w:rsidRPr="00050B37">
              <w:rPr>
                <w:rFonts w:asciiTheme="majorHAnsi" w:hAnsiTheme="majorHAnsi"/>
              </w:rPr>
              <w:t>ISOGG</w:t>
            </w:r>
            <w:r>
              <w:rPr>
                <w:rFonts w:asciiTheme="majorHAnsi" w:hAnsiTheme="majorHAnsi"/>
              </w:rPr>
              <w:t>,</w:t>
            </w:r>
            <w:r w:rsidRPr="00050B37">
              <w:rPr>
                <w:rFonts w:asciiTheme="majorHAnsi" w:hAnsiTheme="majorHAnsi"/>
              </w:rPr>
              <w:t xml:space="preserve"> </w:t>
            </w:r>
            <w:r>
              <w:rPr>
                <w:rFonts w:asciiTheme="majorHAnsi" w:hAnsiTheme="majorHAnsi"/>
              </w:rPr>
              <w:t>Education Ambassador</w:t>
            </w:r>
          </w:p>
          <w:p w14:paraId="04DCF5F7" w14:textId="77777777" w:rsidR="00016DE5" w:rsidRDefault="00016DE5" w:rsidP="00050B37">
            <w:pPr>
              <w:spacing w:line="276" w:lineRule="auto"/>
              <w:jc w:val="both"/>
              <w:rPr>
                <w:rFonts w:asciiTheme="majorHAnsi" w:hAnsiTheme="majorHAnsi"/>
              </w:rPr>
            </w:pPr>
          </w:p>
        </w:tc>
      </w:tr>
      <w:tr w:rsidR="00016DE5" w14:paraId="3C129D0F" w14:textId="77777777" w:rsidTr="00016DE5">
        <w:tc>
          <w:tcPr>
            <w:tcW w:w="4077" w:type="dxa"/>
          </w:tcPr>
          <w:p w14:paraId="124FE99B" w14:textId="77777777" w:rsidR="00016DE5" w:rsidRPr="00905572" w:rsidRDefault="00016DE5" w:rsidP="00016DE5">
            <w:pPr>
              <w:spacing w:line="276" w:lineRule="auto"/>
              <w:jc w:val="both"/>
              <w:rPr>
                <w:rFonts w:asciiTheme="majorHAnsi" w:hAnsiTheme="majorHAnsi"/>
                <w:b/>
              </w:rPr>
            </w:pPr>
            <w:r w:rsidRPr="00905572">
              <w:rPr>
                <w:rFonts w:asciiTheme="majorHAnsi" w:hAnsiTheme="majorHAnsi"/>
                <w:b/>
              </w:rPr>
              <w:t>Gerard Corcoran</w:t>
            </w:r>
          </w:p>
          <w:p w14:paraId="1EC18B25" w14:textId="77777777" w:rsidR="00016DE5" w:rsidRPr="00050B37" w:rsidRDefault="00016DE5" w:rsidP="00016DE5">
            <w:pPr>
              <w:spacing w:line="276" w:lineRule="auto"/>
              <w:jc w:val="both"/>
              <w:rPr>
                <w:rFonts w:asciiTheme="majorHAnsi" w:hAnsiTheme="majorHAnsi"/>
              </w:rPr>
            </w:pPr>
            <w:r w:rsidRPr="00050B37">
              <w:rPr>
                <w:rFonts w:asciiTheme="majorHAnsi" w:hAnsiTheme="majorHAnsi"/>
              </w:rPr>
              <w:t>Genetic genealogist</w:t>
            </w:r>
          </w:p>
          <w:p w14:paraId="0203C7E3" w14:textId="77777777" w:rsidR="00016DE5" w:rsidRDefault="00016DE5" w:rsidP="00016DE5">
            <w:pPr>
              <w:spacing w:line="276" w:lineRule="auto"/>
              <w:jc w:val="both"/>
              <w:rPr>
                <w:rFonts w:asciiTheme="majorHAnsi" w:hAnsiTheme="majorHAnsi"/>
              </w:rPr>
            </w:pPr>
            <w:r w:rsidRPr="00050B37">
              <w:rPr>
                <w:rFonts w:asciiTheme="majorHAnsi" w:hAnsiTheme="majorHAnsi"/>
              </w:rPr>
              <w:t>ISOGG-Ireland</w:t>
            </w:r>
            <w:r>
              <w:rPr>
                <w:rFonts w:asciiTheme="majorHAnsi" w:hAnsiTheme="majorHAnsi"/>
              </w:rPr>
              <w:t>, country representative</w:t>
            </w:r>
          </w:p>
          <w:p w14:paraId="1B947074" w14:textId="77777777" w:rsidR="00016DE5" w:rsidRDefault="00016DE5" w:rsidP="00050B37">
            <w:pPr>
              <w:spacing w:line="276" w:lineRule="auto"/>
              <w:jc w:val="both"/>
              <w:rPr>
                <w:rFonts w:asciiTheme="majorHAnsi" w:hAnsiTheme="majorHAnsi"/>
              </w:rPr>
            </w:pPr>
          </w:p>
        </w:tc>
        <w:tc>
          <w:tcPr>
            <w:tcW w:w="5159" w:type="dxa"/>
          </w:tcPr>
          <w:p w14:paraId="6CB58D2B" w14:textId="624F294B" w:rsidR="00016DE5" w:rsidRPr="003A04CB" w:rsidRDefault="00794FB0" w:rsidP="00016DE5">
            <w:pPr>
              <w:spacing w:line="276" w:lineRule="auto"/>
              <w:jc w:val="both"/>
              <w:rPr>
                <w:rFonts w:asciiTheme="majorHAnsi" w:hAnsiTheme="majorHAnsi"/>
                <w:b/>
              </w:rPr>
            </w:pPr>
            <w:r>
              <w:rPr>
                <w:rFonts w:asciiTheme="majorHAnsi" w:hAnsiTheme="majorHAnsi"/>
                <w:b/>
              </w:rPr>
              <w:t xml:space="preserve">Finbar O </w:t>
            </w:r>
            <w:r w:rsidR="00016DE5" w:rsidRPr="003A04CB">
              <w:rPr>
                <w:rFonts w:asciiTheme="majorHAnsi" w:hAnsiTheme="majorHAnsi"/>
                <w:b/>
              </w:rPr>
              <w:t>Mahony BA Dip. Psych MBA DBA</w:t>
            </w:r>
          </w:p>
          <w:p w14:paraId="0BF5A043" w14:textId="77777777" w:rsidR="00016DE5" w:rsidRDefault="00016DE5" w:rsidP="00016DE5">
            <w:pPr>
              <w:spacing w:line="276" w:lineRule="auto"/>
              <w:jc w:val="both"/>
              <w:rPr>
                <w:rFonts w:asciiTheme="majorHAnsi" w:hAnsiTheme="majorHAnsi"/>
              </w:rPr>
            </w:pPr>
            <w:r>
              <w:rPr>
                <w:rFonts w:asciiTheme="majorHAnsi" w:hAnsiTheme="majorHAnsi"/>
              </w:rPr>
              <w:t>Genetic genealogist</w:t>
            </w:r>
          </w:p>
          <w:p w14:paraId="6911E4B5" w14:textId="77777777" w:rsidR="00016DE5" w:rsidRDefault="00016DE5" w:rsidP="00016DE5">
            <w:pPr>
              <w:spacing w:line="276" w:lineRule="auto"/>
              <w:jc w:val="both"/>
              <w:rPr>
                <w:rFonts w:asciiTheme="majorHAnsi" w:hAnsiTheme="majorHAnsi"/>
              </w:rPr>
            </w:pPr>
            <w:r>
              <w:rPr>
                <w:rFonts w:asciiTheme="majorHAnsi" w:hAnsiTheme="majorHAnsi"/>
              </w:rPr>
              <w:t>ISOGG-Ireland, member</w:t>
            </w:r>
          </w:p>
          <w:p w14:paraId="28AAD0A2" w14:textId="77777777" w:rsidR="00016DE5" w:rsidRDefault="00016DE5" w:rsidP="00050B37">
            <w:pPr>
              <w:spacing w:line="276" w:lineRule="auto"/>
              <w:jc w:val="both"/>
              <w:rPr>
                <w:rFonts w:asciiTheme="majorHAnsi" w:hAnsiTheme="majorHAnsi"/>
              </w:rPr>
            </w:pPr>
          </w:p>
        </w:tc>
      </w:tr>
      <w:tr w:rsidR="00016DE5" w14:paraId="2A5DE1EF" w14:textId="77777777" w:rsidTr="00016DE5">
        <w:tc>
          <w:tcPr>
            <w:tcW w:w="4077" w:type="dxa"/>
          </w:tcPr>
          <w:p w14:paraId="5566BBF0" w14:textId="77777777" w:rsidR="00016DE5" w:rsidRPr="009D6982" w:rsidRDefault="00016DE5" w:rsidP="00016DE5">
            <w:pPr>
              <w:spacing w:line="276" w:lineRule="auto"/>
              <w:jc w:val="both"/>
              <w:rPr>
                <w:rFonts w:asciiTheme="majorHAnsi" w:hAnsiTheme="majorHAnsi"/>
                <w:b/>
              </w:rPr>
            </w:pPr>
            <w:r w:rsidRPr="009D6982">
              <w:rPr>
                <w:rFonts w:asciiTheme="majorHAnsi" w:hAnsiTheme="majorHAnsi"/>
                <w:b/>
              </w:rPr>
              <w:t>Margaret Jordan Bsc HDE</w:t>
            </w:r>
          </w:p>
          <w:p w14:paraId="6144C4BF" w14:textId="77777777" w:rsidR="00016DE5" w:rsidRDefault="00016DE5" w:rsidP="00016DE5">
            <w:pPr>
              <w:spacing w:line="276" w:lineRule="auto"/>
              <w:jc w:val="both"/>
              <w:rPr>
                <w:rFonts w:asciiTheme="majorHAnsi" w:hAnsiTheme="majorHAnsi"/>
              </w:rPr>
            </w:pPr>
            <w:r>
              <w:rPr>
                <w:rFonts w:asciiTheme="majorHAnsi" w:hAnsiTheme="majorHAnsi"/>
              </w:rPr>
              <w:t>Genetic genealogist</w:t>
            </w:r>
          </w:p>
          <w:p w14:paraId="263CB612" w14:textId="77777777" w:rsidR="00016DE5" w:rsidRDefault="00016DE5" w:rsidP="00016DE5">
            <w:pPr>
              <w:spacing w:line="276" w:lineRule="auto"/>
              <w:jc w:val="both"/>
              <w:rPr>
                <w:rFonts w:asciiTheme="majorHAnsi" w:hAnsiTheme="majorHAnsi"/>
              </w:rPr>
            </w:pPr>
            <w:r>
              <w:rPr>
                <w:rFonts w:asciiTheme="majorHAnsi" w:hAnsiTheme="majorHAnsi"/>
              </w:rPr>
              <w:t>ISOGG-Ireland, member</w:t>
            </w:r>
          </w:p>
          <w:p w14:paraId="312029DB" w14:textId="77777777" w:rsidR="00016DE5" w:rsidRDefault="00016DE5" w:rsidP="00050B37">
            <w:pPr>
              <w:spacing w:line="276" w:lineRule="auto"/>
              <w:jc w:val="both"/>
              <w:rPr>
                <w:rFonts w:asciiTheme="majorHAnsi" w:hAnsiTheme="majorHAnsi"/>
              </w:rPr>
            </w:pPr>
          </w:p>
        </w:tc>
        <w:tc>
          <w:tcPr>
            <w:tcW w:w="5159" w:type="dxa"/>
          </w:tcPr>
          <w:p w14:paraId="677DD75B" w14:textId="77777777" w:rsidR="00016DE5" w:rsidRPr="00905572" w:rsidRDefault="00016DE5" w:rsidP="00016DE5">
            <w:pPr>
              <w:rPr>
                <w:rFonts w:asciiTheme="majorHAnsi" w:hAnsiTheme="majorHAnsi"/>
                <w:b/>
              </w:rPr>
            </w:pPr>
            <w:r w:rsidRPr="00905572">
              <w:rPr>
                <w:rFonts w:asciiTheme="majorHAnsi" w:hAnsiTheme="majorHAnsi"/>
                <w:b/>
              </w:rPr>
              <w:t>Martine Brennan</w:t>
            </w:r>
            <w:r>
              <w:rPr>
                <w:rFonts w:asciiTheme="majorHAnsi" w:hAnsiTheme="majorHAnsi"/>
                <w:b/>
              </w:rPr>
              <w:t xml:space="preserve"> </w:t>
            </w:r>
            <w:r w:rsidRPr="006C03E0">
              <w:rPr>
                <w:rFonts w:asciiTheme="majorHAnsi" w:hAnsiTheme="majorHAnsi"/>
                <w:b/>
              </w:rPr>
              <w:t>BA, Dip. Counselling, Dip. Psychotherapy</w:t>
            </w:r>
          </w:p>
          <w:p w14:paraId="61BB9F3D" w14:textId="77777777" w:rsidR="00016DE5" w:rsidRPr="00050B37" w:rsidRDefault="00016DE5" w:rsidP="00016DE5">
            <w:pPr>
              <w:spacing w:line="276" w:lineRule="auto"/>
              <w:jc w:val="both"/>
              <w:rPr>
                <w:rFonts w:asciiTheme="majorHAnsi" w:hAnsiTheme="majorHAnsi"/>
              </w:rPr>
            </w:pPr>
            <w:r w:rsidRPr="00050B37">
              <w:rPr>
                <w:rFonts w:asciiTheme="majorHAnsi" w:hAnsiTheme="majorHAnsi"/>
              </w:rPr>
              <w:t>Genetic genealogist</w:t>
            </w:r>
          </w:p>
          <w:p w14:paraId="75D8D78D" w14:textId="77777777" w:rsidR="00016DE5" w:rsidRDefault="00016DE5" w:rsidP="00016DE5">
            <w:pPr>
              <w:spacing w:line="276" w:lineRule="auto"/>
              <w:jc w:val="both"/>
              <w:rPr>
                <w:rFonts w:asciiTheme="majorHAnsi" w:hAnsiTheme="majorHAnsi"/>
              </w:rPr>
            </w:pPr>
            <w:r w:rsidRPr="00050B37">
              <w:rPr>
                <w:rFonts w:asciiTheme="majorHAnsi" w:hAnsiTheme="majorHAnsi"/>
              </w:rPr>
              <w:t>ISOGG-Ireland</w:t>
            </w:r>
            <w:r>
              <w:rPr>
                <w:rFonts w:asciiTheme="majorHAnsi" w:hAnsiTheme="majorHAnsi"/>
              </w:rPr>
              <w:t>, member</w:t>
            </w:r>
          </w:p>
          <w:p w14:paraId="39F2957E" w14:textId="77777777" w:rsidR="00016DE5" w:rsidRDefault="00016DE5" w:rsidP="00050B37">
            <w:pPr>
              <w:spacing w:line="276" w:lineRule="auto"/>
              <w:jc w:val="both"/>
              <w:rPr>
                <w:rFonts w:asciiTheme="majorHAnsi" w:hAnsiTheme="majorHAnsi"/>
              </w:rPr>
            </w:pPr>
          </w:p>
        </w:tc>
      </w:tr>
    </w:tbl>
    <w:p w14:paraId="3978FD8B" w14:textId="5FBBFFC0" w:rsidR="00853542" w:rsidRPr="00050B37" w:rsidRDefault="00905572" w:rsidP="00050B37">
      <w:pPr>
        <w:spacing w:line="276" w:lineRule="auto"/>
        <w:jc w:val="both"/>
        <w:rPr>
          <w:rFonts w:asciiTheme="majorHAnsi" w:hAnsiTheme="majorHAnsi"/>
        </w:rPr>
      </w:pPr>
      <w:r>
        <w:rPr>
          <w:rFonts w:asciiTheme="majorHAnsi" w:hAnsiTheme="majorHAnsi"/>
        </w:rPr>
        <w:t>The views expressed are the personal views of the authors.</w:t>
      </w:r>
    </w:p>
    <w:p w14:paraId="71A3A292" w14:textId="77777777" w:rsidR="00433E8B" w:rsidRPr="00050B37" w:rsidRDefault="00433E8B" w:rsidP="00050B37">
      <w:pPr>
        <w:spacing w:line="276" w:lineRule="auto"/>
        <w:jc w:val="both"/>
        <w:rPr>
          <w:rFonts w:asciiTheme="majorHAnsi" w:hAnsiTheme="majorHAnsi"/>
        </w:rPr>
        <w:sectPr w:rsidR="00433E8B" w:rsidRPr="00050B37" w:rsidSect="00433E8B">
          <w:footerReference w:type="even" r:id="rId9"/>
          <w:footerReference w:type="default" r:id="rId10"/>
          <w:pgSz w:w="11900" w:h="16840"/>
          <w:pgMar w:top="1440" w:right="1440" w:bottom="1440" w:left="1440" w:header="708" w:footer="708" w:gutter="0"/>
          <w:cols w:space="708"/>
          <w:docGrid w:linePitch="360"/>
        </w:sectPr>
      </w:pPr>
    </w:p>
    <w:sdt>
      <w:sdtPr>
        <w:rPr>
          <w:rFonts w:asciiTheme="minorHAnsi" w:eastAsiaTheme="minorEastAsia" w:hAnsiTheme="minorHAnsi" w:cstheme="minorBidi"/>
          <w:b w:val="0"/>
          <w:bCs w:val="0"/>
          <w:color w:val="auto"/>
          <w:sz w:val="32"/>
          <w:szCs w:val="24"/>
          <w:lang w:val="en-GB"/>
        </w:rPr>
        <w:id w:val="1559825419"/>
        <w:docPartObj>
          <w:docPartGallery w:val="Table of Contents"/>
          <w:docPartUnique/>
        </w:docPartObj>
      </w:sdtPr>
      <w:sdtEndPr>
        <w:rPr>
          <w:noProof/>
          <w:sz w:val="24"/>
        </w:rPr>
      </w:sdtEndPr>
      <w:sdtContent>
        <w:p w14:paraId="2DA0BC84" w14:textId="77777777" w:rsidR="00433E8B" w:rsidRPr="00050B37" w:rsidRDefault="00433E8B" w:rsidP="00050B37">
          <w:pPr>
            <w:pStyle w:val="TOCHeading"/>
            <w:jc w:val="both"/>
            <w:rPr>
              <w:sz w:val="32"/>
            </w:rPr>
          </w:pPr>
          <w:r w:rsidRPr="00050B37">
            <w:rPr>
              <w:sz w:val="32"/>
            </w:rPr>
            <w:t>Table of Contents</w:t>
          </w:r>
        </w:p>
        <w:p w14:paraId="775C5DC5" w14:textId="77777777" w:rsidR="00A87176" w:rsidRDefault="00433E8B">
          <w:pPr>
            <w:pStyle w:val="TOC1"/>
            <w:rPr>
              <w:b w:val="0"/>
              <w:caps w:val="0"/>
              <w:noProof/>
              <w:sz w:val="24"/>
              <w:szCs w:val="24"/>
              <w:u w:val="none"/>
              <w:lang w:eastAsia="ja-JP"/>
            </w:rPr>
          </w:pPr>
          <w:r w:rsidRPr="00050B37">
            <w:rPr>
              <w:rFonts w:asciiTheme="majorHAnsi" w:hAnsiTheme="majorHAnsi"/>
            </w:rPr>
            <w:fldChar w:fldCharType="begin"/>
          </w:r>
          <w:r w:rsidRPr="00050B37">
            <w:rPr>
              <w:rFonts w:asciiTheme="majorHAnsi" w:hAnsiTheme="majorHAnsi"/>
            </w:rPr>
            <w:instrText xml:space="preserve"> TOC \o "1-3" \h \z \u </w:instrText>
          </w:r>
          <w:r w:rsidRPr="00050B37">
            <w:rPr>
              <w:rFonts w:asciiTheme="majorHAnsi" w:hAnsiTheme="majorHAnsi"/>
            </w:rPr>
            <w:fldChar w:fldCharType="separate"/>
          </w:r>
          <w:r w:rsidR="00A87176">
            <w:rPr>
              <w:noProof/>
            </w:rPr>
            <w:t>1.</w:t>
          </w:r>
          <w:r w:rsidR="00A87176">
            <w:rPr>
              <w:b w:val="0"/>
              <w:caps w:val="0"/>
              <w:noProof/>
              <w:sz w:val="24"/>
              <w:szCs w:val="24"/>
              <w:u w:val="none"/>
              <w:lang w:eastAsia="ja-JP"/>
            </w:rPr>
            <w:tab/>
          </w:r>
          <w:r w:rsidR="00A87176">
            <w:rPr>
              <w:noProof/>
            </w:rPr>
            <w:t>Key Points</w:t>
          </w:r>
          <w:r w:rsidR="00A87176">
            <w:rPr>
              <w:noProof/>
            </w:rPr>
            <w:tab/>
          </w:r>
          <w:r w:rsidR="00A87176">
            <w:rPr>
              <w:noProof/>
            </w:rPr>
            <w:fldChar w:fldCharType="begin"/>
          </w:r>
          <w:r w:rsidR="00A87176">
            <w:rPr>
              <w:noProof/>
            </w:rPr>
            <w:instrText xml:space="preserve"> PAGEREF _Toc359704134 \h </w:instrText>
          </w:r>
          <w:r w:rsidR="00A87176">
            <w:rPr>
              <w:noProof/>
            </w:rPr>
          </w:r>
          <w:r w:rsidR="00A87176">
            <w:rPr>
              <w:noProof/>
            </w:rPr>
            <w:fldChar w:fldCharType="separate"/>
          </w:r>
          <w:r w:rsidR="00A87176">
            <w:rPr>
              <w:noProof/>
            </w:rPr>
            <w:t>3</w:t>
          </w:r>
          <w:r w:rsidR="00A87176">
            <w:rPr>
              <w:noProof/>
            </w:rPr>
            <w:fldChar w:fldCharType="end"/>
          </w:r>
        </w:p>
        <w:p w14:paraId="2D864D59" w14:textId="77777777" w:rsidR="00A87176" w:rsidRDefault="00A87176">
          <w:pPr>
            <w:pStyle w:val="TOC1"/>
            <w:rPr>
              <w:b w:val="0"/>
              <w:caps w:val="0"/>
              <w:noProof/>
              <w:sz w:val="24"/>
              <w:szCs w:val="24"/>
              <w:u w:val="none"/>
              <w:lang w:eastAsia="ja-JP"/>
            </w:rPr>
          </w:pPr>
          <w:r>
            <w:rPr>
              <w:noProof/>
            </w:rPr>
            <w:t>2.</w:t>
          </w:r>
          <w:r>
            <w:rPr>
              <w:b w:val="0"/>
              <w:caps w:val="0"/>
              <w:noProof/>
              <w:sz w:val="24"/>
              <w:szCs w:val="24"/>
              <w:u w:val="none"/>
              <w:lang w:eastAsia="ja-JP"/>
            </w:rPr>
            <w:tab/>
          </w:r>
          <w:r>
            <w:rPr>
              <w:noProof/>
            </w:rPr>
            <w:t>Growth of the DNA Databases</w:t>
          </w:r>
          <w:r>
            <w:rPr>
              <w:noProof/>
            </w:rPr>
            <w:tab/>
          </w:r>
          <w:r>
            <w:rPr>
              <w:noProof/>
            </w:rPr>
            <w:fldChar w:fldCharType="begin"/>
          </w:r>
          <w:r>
            <w:rPr>
              <w:noProof/>
            </w:rPr>
            <w:instrText xml:space="preserve"> PAGEREF _Toc359704135 \h </w:instrText>
          </w:r>
          <w:r>
            <w:rPr>
              <w:noProof/>
            </w:rPr>
          </w:r>
          <w:r>
            <w:rPr>
              <w:noProof/>
            </w:rPr>
            <w:fldChar w:fldCharType="separate"/>
          </w:r>
          <w:r>
            <w:rPr>
              <w:noProof/>
            </w:rPr>
            <w:t>4</w:t>
          </w:r>
          <w:r>
            <w:rPr>
              <w:noProof/>
            </w:rPr>
            <w:fldChar w:fldCharType="end"/>
          </w:r>
        </w:p>
        <w:p w14:paraId="14520FB3" w14:textId="77777777" w:rsidR="00A87176" w:rsidRDefault="00A87176">
          <w:pPr>
            <w:pStyle w:val="TOC1"/>
            <w:rPr>
              <w:b w:val="0"/>
              <w:caps w:val="0"/>
              <w:noProof/>
              <w:sz w:val="24"/>
              <w:szCs w:val="24"/>
              <w:u w:val="none"/>
              <w:lang w:eastAsia="ja-JP"/>
            </w:rPr>
          </w:pPr>
          <w:r>
            <w:rPr>
              <w:noProof/>
            </w:rPr>
            <w:t>3.</w:t>
          </w:r>
          <w:r>
            <w:rPr>
              <w:b w:val="0"/>
              <w:caps w:val="0"/>
              <w:noProof/>
              <w:sz w:val="24"/>
              <w:szCs w:val="24"/>
              <w:u w:val="none"/>
              <w:lang w:eastAsia="ja-JP"/>
            </w:rPr>
            <w:tab/>
          </w:r>
          <w:r>
            <w:rPr>
              <w:noProof/>
            </w:rPr>
            <w:t>DNA and Adoptees</w:t>
          </w:r>
          <w:r>
            <w:rPr>
              <w:noProof/>
            </w:rPr>
            <w:tab/>
          </w:r>
          <w:r>
            <w:rPr>
              <w:noProof/>
            </w:rPr>
            <w:fldChar w:fldCharType="begin"/>
          </w:r>
          <w:r>
            <w:rPr>
              <w:noProof/>
            </w:rPr>
            <w:instrText xml:space="preserve"> PAGEREF _Toc359704136 \h </w:instrText>
          </w:r>
          <w:r>
            <w:rPr>
              <w:noProof/>
            </w:rPr>
          </w:r>
          <w:r>
            <w:rPr>
              <w:noProof/>
            </w:rPr>
            <w:fldChar w:fldCharType="separate"/>
          </w:r>
          <w:r>
            <w:rPr>
              <w:noProof/>
            </w:rPr>
            <w:t>5</w:t>
          </w:r>
          <w:r>
            <w:rPr>
              <w:noProof/>
            </w:rPr>
            <w:fldChar w:fldCharType="end"/>
          </w:r>
        </w:p>
        <w:p w14:paraId="2B30FAA1" w14:textId="77777777" w:rsidR="00A87176" w:rsidRDefault="00A87176">
          <w:pPr>
            <w:pStyle w:val="TOC1"/>
            <w:rPr>
              <w:b w:val="0"/>
              <w:caps w:val="0"/>
              <w:noProof/>
              <w:sz w:val="24"/>
              <w:szCs w:val="24"/>
              <w:u w:val="none"/>
              <w:lang w:eastAsia="ja-JP"/>
            </w:rPr>
          </w:pPr>
          <w:r>
            <w:rPr>
              <w:noProof/>
            </w:rPr>
            <w:t>4.</w:t>
          </w:r>
          <w:r>
            <w:rPr>
              <w:b w:val="0"/>
              <w:caps w:val="0"/>
              <w:noProof/>
              <w:sz w:val="24"/>
              <w:szCs w:val="24"/>
              <w:u w:val="none"/>
              <w:lang w:eastAsia="ja-JP"/>
            </w:rPr>
            <w:tab/>
          </w:r>
          <w:r>
            <w:rPr>
              <w:noProof/>
            </w:rPr>
            <w:t>The proposed Adoption Bill 2016 – general comments</w:t>
          </w:r>
          <w:r>
            <w:rPr>
              <w:noProof/>
            </w:rPr>
            <w:tab/>
          </w:r>
          <w:r>
            <w:rPr>
              <w:noProof/>
            </w:rPr>
            <w:fldChar w:fldCharType="begin"/>
          </w:r>
          <w:r>
            <w:rPr>
              <w:noProof/>
            </w:rPr>
            <w:instrText xml:space="preserve"> PAGEREF _Toc359704137 \h </w:instrText>
          </w:r>
          <w:r>
            <w:rPr>
              <w:noProof/>
            </w:rPr>
          </w:r>
          <w:r>
            <w:rPr>
              <w:noProof/>
            </w:rPr>
            <w:fldChar w:fldCharType="separate"/>
          </w:r>
          <w:r>
            <w:rPr>
              <w:noProof/>
            </w:rPr>
            <w:t>7</w:t>
          </w:r>
          <w:r>
            <w:rPr>
              <w:noProof/>
            </w:rPr>
            <w:fldChar w:fldCharType="end"/>
          </w:r>
        </w:p>
        <w:p w14:paraId="110BB999" w14:textId="77777777" w:rsidR="00A87176" w:rsidRDefault="00A87176">
          <w:pPr>
            <w:pStyle w:val="TOC1"/>
            <w:rPr>
              <w:b w:val="0"/>
              <w:caps w:val="0"/>
              <w:noProof/>
              <w:sz w:val="24"/>
              <w:szCs w:val="24"/>
              <w:u w:val="none"/>
              <w:lang w:eastAsia="ja-JP"/>
            </w:rPr>
          </w:pPr>
          <w:r>
            <w:rPr>
              <w:noProof/>
            </w:rPr>
            <w:t>5.</w:t>
          </w:r>
          <w:r>
            <w:rPr>
              <w:b w:val="0"/>
              <w:caps w:val="0"/>
              <w:noProof/>
              <w:sz w:val="24"/>
              <w:szCs w:val="24"/>
              <w:u w:val="none"/>
              <w:lang w:eastAsia="ja-JP"/>
            </w:rPr>
            <w:tab/>
          </w:r>
          <w:r>
            <w:rPr>
              <w:noProof/>
            </w:rPr>
            <w:t>Tracing of Birth Parents (Part 4 of the Bill)</w:t>
          </w:r>
          <w:r>
            <w:rPr>
              <w:noProof/>
            </w:rPr>
            <w:tab/>
          </w:r>
          <w:r>
            <w:rPr>
              <w:noProof/>
            </w:rPr>
            <w:fldChar w:fldCharType="begin"/>
          </w:r>
          <w:r>
            <w:rPr>
              <w:noProof/>
            </w:rPr>
            <w:instrText xml:space="preserve"> PAGEREF _Toc359704138 \h </w:instrText>
          </w:r>
          <w:r>
            <w:rPr>
              <w:noProof/>
            </w:rPr>
          </w:r>
          <w:r>
            <w:rPr>
              <w:noProof/>
            </w:rPr>
            <w:fldChar w:fldCharType="separate"/>
          </w:r>
          <w:r>
            <w:rPr>
              <w:noProof/>
            </w:rPr>
            <w:t>8</w:t>
          </w:r>
          <w:r>
            <w:rPr>
              <w:noProof/>
            </w:rPr>
            <w:fldChar w:fldCharType="end"/>
          </w:r>
        </w:p>
        <w:p w14:paraId="09DBE486" w14:textId="77777777" w:rsidR="00A87176" w:rsidRDefault="00A87176">
          <w:pPr>
            <w:pStyle w:val="TOC1"/>
            <w:rPr>
              <w:b w:val="0"/>
              <w:caps w:val="0"/>
              <w:noProof/>
              <w:sz w:val="24"/>
              <w:szCs w:val="24"/>
              <w:u w:val="none"/>
              <w:lang w:eastAsia="ja-JP"/>
            </w:rPr>
          </w:pPr>
          <w:r>
            <w:rPr>
              <w:noProof/>
            </w:rPr>
            <w:t>6.</w:t>
          </w:r>
          <w:r>
            <w:rPr>
              <w:b w:val="0"/>
              <w:caps w:val="0"/>
              <w:noProof/>
              <w:sz w:val="24"/>
              <w:szCs w:val="24"/>
              <w:u w:val="none"/>
              <w:lang w:eastAsia="ja-JP"/>
            </w:rPr>
            <w:tab/>
          </w:r>
          <w:r>
            <w:rPr>
              <w:noProof/>
            </w:rPr>
            <w:t>Support for Contacting Birth Family</w:t>
          </w:r>
          <w:r>
            <w:rPr>
              <w:noProof/>
            </w:rPr>
            <w:tab/>
          </w:r>
          <w:r>
            <w:rPr>
              <w:noProof/>
            </w:rPr>
            <w:fldChar w:fldCharType="begin"/>
          </w:r>
          <w:r>
            <w:rPr>
              <w:noProof/>
            </w:rPr>
            <w:instrText xml:space="preserve"> PAGEREF _Toc359704139 \h </w:instrText>
          </w:r>
          <w:r>
            <w:rPr>
              <w:noProof/>
            </w:rPr>
          </w:r>
          <w:r>
            <w:rPr>
              <w:noProof/>
            </w:rPr>
            <w:fldChar w:fldCharType="separate"/>
          </w:r>
          <w:r>
            <w:rPr>
              <w:noProof/>
            </w:rPr>
            <w:t>12</w:t>
          </w:r>
          <w:r>
            <w:rPr>
              <w:noProof/>
            </w:rPr>
            <w:fldChar w:fldCharType="end"/>
          </w:r>
        </w:p>
        <w:p w14:paraId="53DA9629" w14:textId="77777777" w:rsidR="00A87176" w:rsidRDefault="00A87176">
          <w:pPr>
            <w:pStyle w:val="TOC1"/>
            <w:rPr>
              <w:b w:val="0"/>
              <w:caps w:val="0"/>
              <w:noProof/>
              <w:sz w:val="24"/>
              <w:szCs w:val="24"/>
              <w:u w:val="none"/>
              <w:lang w:eastAsia="ja-JP"/>
            </w:rPr>
          </w:pPr>
          <w:r>
            <w:rPr>
              <w:noProof/>
            </w:rPr>
            <w:t>7.</w:t>
          </w:r>
          <w:r>
            <w:rPr>
              <w:b w:val="0"/>
              <w:caps w:val="0"/>
              <w:noProof/>
              <w:sz w:val="24"/>
              <w:szCs w:val="24"/>
              <w:u w:val="none"/>
              <w:lang w:eastAsia="ja-JP"/>
            </w:rPr>
            <w:tab/>
          </w:r>
          <w:r>
            <w:rPr>
              <w:noProof/>
            </w:rPr>
            <w:t>The new Register (Part 3 of the Bill)</w:t>
          </w:r>
          <w:r>
            <w:rPr>
              <w:noProof/>
            </w:rPr>
            <w:tab/>
          </w:r>
          <w:r>
            <w:rPr>
              <w:noProof/>
            </w:rPr>
            <w:fldChar w:fldCharType="begin"/>
          </w:r>
          <w:r>
            <w:rPr>
              <w:noProof/>
            </w:rPr>
            <w:instrText xml:space="preserve"> PAGEREF _Toc359704140 \h </w:instrText>
          </w:r>
          <w:r>
            <w:rPr>
              <w:noProof/>
            </w:rPr>
          </w:r>
          <w:r>
            <w:rPr>
              <w:noProof/>
            </w:rPr>
            <w:fldChar w:fldCharType="separate"/>
          </w:r>
          <w:r>
            <w:rPr>
              <w:noProof/>
            </w:rPr>
            <w:t>14</w:t>
          </w:r>
          <w:r>
            <w:rPr>
              <w:noProof/>
            </w:rPr>
            <w:fldChar w:fldCharType="end"/>
          </w:r>
        </w:p>
        <w:p w14:paraId="03BF868E" w14:textId="77777777" w:rsidR="00A87176" w:rsidRDefault="00A87176">
          <w:pPr>
            <w:pStyle w:val="TOC1"/>
            <w:rPr>
              <w:b w:val="0"/>
              <w:caps w:val="0"/>
              <w:noProof/>
              <w:sz w:val="24"/>
              <w:szCs w:val="24"/>
              <w:u w:val="none"/>
              <w:lang w:eastAsia="ja-JP"/>
            </w:rPr>
          </w:pPr>
          <w:r>
            <w:rPr>
              <w:noProof/>
            </w:rPr>
            <w:t>8.</w:t>
          </w:r>
          <w:r>
            <w:rPr>
              <w:b w:val="0"/>
              <w:caps w:val="0"/>
              <w:noProof/>
              <w:sz w:val="24"/>
              <w:szCs w:val="24"/>
              <w:u w:val="none"/>
              <w:lang w:eastAsia="ja-JP"/>
            </w:rPr>
            <w:tab/>
          </w:r>
          <w:r>
            <w:rPr>
              <w:noProof/>
            </w:rPr>
            <w:t>Requests for information (Part 5 of the Bill)</w:t>
          </w:r>
          <w:r>
            <w:rPr>
              <w:noProof/>
            </w:rPr>
            <w:tab/>
          </w:r>
          <w:r>
            <w:rPr>
              <w:noProof/>
            </w:rPr>
            <w:fldChar w:fldCharType="begin"/>
          </w:r>
          <w:r>
            <w:rPr>
              <w:noProof/>
            </w:rPr>
            <w:instrText xml:space="preserve"> PAGEREF _Toc359704141 \h </w:instrText>
          </w:r>
          <w:r>
            <w:rPr>
              <w:noProof/>
            </w:rPr>
          </w:r>
          <w:r>
            <w:rPr>
              <w:noProof/>
            </w:rPr>
            <w:fldChar w:fldCharType="separate"/>
          </w:r>
          <w:r>
            <w:rPr>
              <w:noProof/>
            </w:rPr>
            <w:t>15</w:t>
          </w:r>
          <w:r>
            <w:rPr>
              <w:noProof/>
            </w:rPr>
            <w:fldChar w:fldCharType="end"/>
          </w:r>
        </w:p>
        <w:p w14:paraId="65999906" w14:textId="77777777" w:rsidR="00A87176" w:rsidRDefault="00A87176">
          <w:pPr>
            <w:pStyle w:val="TOC1"/>
            <w:rPr>
              <w:b w:val="0"/>
              <w:caps w:val="0"/>
              <w:noProof/>
              <w:sz w:val="24"/>
              <w:szCs w:val="24"/>
              <w:u w:val="none"/>
              <w:lang w:eastAsia="ja-JP"/>
            </w:rPr>
          </w:pPr>
          <w:r>
            <w:rPr>
              <w:noProof/>
            </w:rPr>
            <w:t>9.</w:t>
          </w:r>
          <w:r>
            <w:rPr>
              <w:b w:val="0"/>
              <w:caps w:val="0"/>
              <w:noProof/>
              <w:sz w:val="24"/>
              <w:szCs w:val="24"/>
              <w:u w:val="none"/>
              <w:lang w:eastAsia="ja-JP"/>
            </w:rPr>
            <w:tab/>
          </w:r>
          <w:r>
            <w:rPr>
              <w:noProof/>
            </w:rPr>
            <w:t>Recommendations</w:t>
          </w:r>
          <w:r>
            <w:rPr>
              <w:noProof/>
            </w:rPr>
            <w:tab/>
          </w:r>
          <w:r>
            <w:rPr>
              <w:noProof/>
            </w:rPr>
            <w:fldChar w:fldCharType="begin"/>
          </w:r>
          <w:r>
            <w:rPr>
              <w:noProof/>
            </w:rPr>
            <w:instrText xml:space="preserve"> PAGEREF _Toc359704142 \h </w:instrText>
          </w:r>
          <w:r>
            <w:rPr>
              <w:noProof/>
            </w:rPr>
          </w:r>
          <w:r>
            <w:rPr>
              <w:noProof/>
            </w:rPr>
            <w:fldChar w:fldCharType="separate"/>
          </w:r>
          <w:r>
            <w:rPr>
              <w:noProof/>
            </w:rPr>
            <w:t>20</w:t>
          </w:r>
          <w:r>
            <w:rPr>
              <w:noProof/>
            </w:rPr>
            <w:fldChar w:fldCharType="end"/>
          </w:r>
        </w:p>
        <w:p w14:paraId="50907829" w14:textId="77777777" w:rsidR="00A87176" w:rsidRDefault="00A87176">
          <w:pPr>
            <w:pStyle w:val="TOC1"/>
            <w:tabs>
              <w:tab w:val="left" w:pos="552"/>
            </w:tabs>
            <w:rPr>
              <w:b w:val="0"/>
              <w:caps w:val="0"/>
              <w:noProof/>
              <w:sz w:val="24"/>
              <w:szCs w:val="24"/>
              <w:u w:val="none"/>
              <w:lang w:eastAsia="ja-JP"/>
            </w:rPr>
          </w:pPr>
          <w:r>
            <w:rPr>
              <w:noProof/>
            </w:rPr>
            <w:t>10.</w:t>
          </w:r>
          <w:r>
            <w:rPr>
              <w:b w:val="0"/>
              <w:caps w:val="0"/>
              <w:noProof/>
              <w:sz w:val="24"/>
              <w:szCs w:val="24"/>
              <w:u w:val="none"/>
              <w:lang w:eastAsia="ja-JP"/>
            </w:rPr>
            <w:tab/>
          </w:r>
          <w:r>
            <w:rPr>
              <w:noProof/>
            </w:rPr>
            <w:t>Sources &amp; Links</w:t>
          </w:r>
          <w:r>
            <w:rPr>
              <w:noProof/>
            </w:rPr>
            <w:tab/>
          </w:r>
          <w:r>
            <w:rPr>
              <w:noProof/>
            </w:rPr>
            <w:fldChar w:fldCharType="begin"/>
          </w:r>
          <w:r>
            <w:rPr>
              <w:noProof/>
            </w:rPr>
            <w:instrText xml:space="preserve"> PAGEREF _Toc359704143 \h </w:instrText>
          </w:r>
          <w:r>
            <w:rPr>
              <w:noProof/>
            </w:rPr>
          </w:r>
          <w:r>
            <w:rPr>
              <w:noProof/>
            </w:rPr>
            <w:fldChar w:fldCharType="separate"/>
          </w:r>
          <w:r>
            <w:rPr>
              <w:noProof/>
            </w:rPr>
            <w:t>21</w:t>
          </w:r>
          <w:r>
            <w:rPr>
              <w:noProof/>
            </w:rPr>
            <w:fldChar w:fldCharType="end"/>
          </w:r>
        </w:p>
        <w:p w14:paraId="515E95D5" w14:textId="77777777" w:rsidR="00A87176" w:rsidRDefault="00A87176">
          <w:pPr>
            <w:pStyle w:val="TOC1"/>
            <w:rPr>
              <w:b w:val="0"/>
              <w:caps w:val="0"/>
              <w:noProof/>
              <w:sz w:val="24"/>
              <w:szCs w:val="24"/>
              <w:u w:val="none"/>
              <w:lang w:eastAsia="ja-JP"/>
            </w:rPr>
          </w:pPr>
          <w:r w:rsidRPr="005718EF">
            <w:rPr>
              <w:noProof/>
            </w:rPr>
            <w:t>Appendix 1 – “Adoptee Testing 2016” Survey</w:t>
          </w:r>
          <w:r>
            <w:rPr>
              <w:noProof/>
            </w:rPr>
            <w:tab/>
          </w:r>
          <w:r>
            <w:rPr>
              <w:noProof/>
            </w:rPr>
            <w:fldChar w:fldCharType="begin"/>
          </w:r>
          <w:r>
            <w:rPr>
              <w:noProof/>
            </w:rPr>
            <w:instrText xml:space="preserve"> PAGEREF _Toc359704144 \h </w:instrText>
          </w:r>
          <w:r>
            <w:rPr>
              <w:noProof/>
            </w:rPr>
          </w:r>
          <w:r>
            <w:rPr>
              <w:noProof/>
            </w:rPr>
            <w:fldChar w:fldCharType="separate"/>
          </w:r>
          <w:r>
            <w:rPr>
              <w:noProof/>
            </w:rPr>
            <w:t>22</w:t>
          </w:r>
          <w:r>
            <w:rPr>
              <w:noProof/>
            </w:rPr>
            <w:fldChar w:fldCharType="end"/>
          </w:r>
        </w:p>
        <w:p w14:paraId="34A6FD86" w14:textId="77777777" w:rsidR="00A87176" w:rsidRDefault="00A87176">
          <w:pPr>
            <w:pStyle w:val="TOC1"/>
            <w:rPr>
              <w:b w:val="0"/>
              <w:caps w:val="0"/>
              <w:noProof/>
              <w:sz w:val="24"/>
              <w:szCs w:val="24"/>
              <w:u w:val="none"/>
              <w:lang w:eastAsia="ja-JP"/>
            </w:rPr>
          </w:pPr>
          <w:r>
            <w:rPr>
              <w:noProof/>
            </w:rPr>
            <w:t>Appendix 2 – Process for Requesting Information</w:t>
          </w:r>
          <w:r>
            <w:rPr>
              <w:noProof/>
            </w:rPr>
            <w:tab/>
          </w:r>
          <w:r>
            <w:rPr>
              <w:noProof/>
            </w:rPr>
            <w:fldChar w:fldCharType="begin"/>
          </w:r>
          <w:r>
            <w:rPr>
              <w:noProof/>
            </w:rPr>
            <w:instrText xml:space="preserve"> PAGEREF _Toc359704145 \h </w:instrText>
          </w:r>
          <w:r>
            <w:rPr>
              <w:noProof/>
            </w:rPr>
          </w:r>
          <w:r>
            <w:rPr>
              <w:noProof/>
            </w:rPr>
            <w:fldChar w:fldCharType="separate"/>
          </w:r>
          <w:r>
            <w:rPr>
              <w:noProof/>
            </w:rPr>
            <w:t>24</w:t>
          </w:r>
          <w:r>
            <w:rPr>
              <w:noProof/>
            </w:rPr>
            <w:fldChar w:fldCharType="end"/>
          </w:r>
        </w:p>
        <w:p w14:paraId="0558BBCD" w14:textId="77777777" w:rsidR="00A87176" w:rsidRDefault="00A87176">
          <w:pPr>
            <w:pStyle w:val="TOC1"/>
            <w:rPr>
              <w:b w:val="0"/>
              <w:caps w:val="0"/>
              <w:noProof/>
              <w:sz w:val="24"/>
              <w:szCs w:val="24"/>
              <w:u w:val="none"/>
              <w:lang w:eastAsia="ja-JP"/>
            </w:rPr>
          </w:pPr>
          <w:r>
            <w:rPr>
              <w:noProof/>
            </w:rPr>
            <w:t>Appendix 3 – biographical information on authors</w:t>
          </w:r>
          <w:r>
            <w:rPr>
              <w:noProof/>
            </w:rPr>
            <w:tab/>
          </w:r>
          <w:r>
            <w:rPr>
              <w:noProof/>
            </w:rPr>
            <w:fldChar w:fldCharType="begin"/>
          </w:r>
          <w:r>
            <w:rPr>
              <w:noProof/>
            </w:rPr>
            <w:instrText xml:space="preserve"> PAGEREF _Toc359704146 \h </w:instrText>
          </w:r>
          <w:r>
            <w:rPr>
              <w:noProof/>
            </w:rPr>
          </w:r>
          <w:r>
            <w:rPr>
              <w:noProof/>
            </w:rPr>
            <w:fldChar w:fldCharType="separate"/>
          </w:r>
          <w:r>
            <w:rPr>
              <w:noProof/>
            </w:rPr>
            <w:t>26</w:t>
          </w:r>
          <w:r>
            <w:rPr>
              <w:noProof/>
            </w:rPr>
            <w:fldChar w:fldCharType="end"/>
          </w:r>
        </w:p>
        <w:p w14:paraId="76DBD8B8" w14:textId="77777777" w:rsidR="00433E8B" w:rsidRPr="00050B37" w:rsidRDefault="00433E8B" w:rsidP="00050B37">
          <w:pPr>
            <w:spacing w:line="276" w:lineRule="auto"/>
            <w:jc w:val="both"/>
            <w:rPr>
              <w:rFonts w:asciiTheme="majorHAnsi" w:hAnsiTheme="majorHAnsi"/>
            </w:rPr>
          </w:pPr>
          <w:r w:rsidRPr="00050B37">
            <w:rPr>
              <w:rFonts w:asciiTheme="majorHAnsi" w:hAnsiTheme="majorHAnsi"/>
              <w:b/>
              <w:bCs/>
              <w:noProof/>
            </w:rPr>
            <w:fldChar w:fldCharType="end"/>
          </w:r>
        </w:p>
      </w:sdtContent>
    </w:sdt>
    <w:p w14:paraId="6B15F9CF" w14:textId="77777777" w:rsidR="00433E8B" w:rsidRPr="00050B37" w:rsidRDefault="00433E8B" w:rsidP="00050B37">
      <w:pPr>
        <w:spacing w:line="276" w:lineRule="auto"/>
        <w:jc w:val="both"/>
        <w:rPr>
          <w:rFonts w:asciiTheme="majorHAnsi" w:hAnsiTheme="majorHAnsi"/>
        </w:rPr>
      </w:pPr>
    </w:p>
    <w:p w14:paraId="451D7ADA" w14:textId="77777777" w:rsidR="00433E8B" w:rsidRPr="00050B37" w:rsidRDefault="00433E8B" w:rsidP="00050B37">
      <w:pPr>
        <w:spacing w:line="276" w:lineRule="auto"/>
        <w:jc w:val="both"/>
        <w:rPr>
          <w:rFonts w:asciiTheme="majorHAnsi" w:hAnsiTheme="majorHAnsi"/>
        </w:rPr>
      </w:pPr>
    </w:p>
    <w:p w14:paraId="16FED264" w14:textId="77777777" w:rsidR="00433E8B" w:rsidRPr="00050B37" w:rsidRDefault="00433E8B" w:rsidP="00050B37">
      <w:pPr>
        <w:spacing w:line="276" w:lineRule="auto"/>
        <w:jc w:val="both"/>
        <w:rPr>
          <w:rFonts w:asciiTheme="majorHAnsi" w:hAnsiTheme="majorHAnsi"/>
        </w:rPr>
      </w:pPr>
    </w:p>
    <w:p w14:paraId="48DA0DF6" w14:textId="77777777" w:rsidR="00433E8B" w:rsidRPr="00050B37" w:rsidRDefault="00433E8B" w:rsidP="00050B37">
      <w:pPr>
        <w:spacing w:line="276" w:lineRule="auto"/>
        <w:jc w:val="both"/>
        <w:rPr>
          <w:rFonts w:asciiTheme="majorHAnsi" w:hAnsiTheme="majorHAnsi"/>
        </w:rPr>
      </w:pPr>
    </w:p>
    <w:p w14:paraId="705662B7" w14:textId="77777777" w:rsidR="00433E8B" w:rsidRPr="00050B37" w:rsidRDefault="00433E8B" w:rsidP="00050B37">
      <w:pPr>
        <w:spacing w:line="276" w:lineRule="auto"/>
        <w:jc w:val="both"/>
        <w:rPr>
          <w:rFonts w:asciiTheme="majorHAnsi" w:hAnsiTheme="majorHAnsi"/>
        </w:rPr>
      </w:pPr>
    </w:p>
    <w:p w14:paraId="3D160A34" w14:textId="77777777" w:rsidR="00433E8B" w:rsidRPr="00050B37" w:rsidRDefault="00433E8B" w:rsidP="00050B37">
      <w:pPr>
        <w:spacing w:line="276" w:lineRule="auto"/>
        <w:jc w:val="both"/>
        <w:rPr>
          <w:rFonts w:asciiTheme="majorHAnsi" w:hAnsiTheme="majorHAnsi"/>
        </w:rPr>
        <w:sectPr w:rsidR="00433E8B" w:rsidRPr="00050B37" w:rsidSect="00433E8B">
          <w:pgSz w:w="11900" w:h="16840"/>
          <w:pgMar w:top="1440" w:right="1440" w:bottom="1440" w:left="1440" w:header="708" w:footer="708" w:gutter="0"/>
          <w:cols w:space="708"/>
          <w:docGrid w:linePitch="360"/>
        </w:sectPr>
      </w:pPr>
    </w:p>
    <w:p w14:paraId="11925352" w14:textId="77777777" w:rsidR="009D237E" w:rsidRPr="00050B37" w:rsidRDefault="009D237E" w:rsidP="00EF1204">
      <w:pPr>
        <w:pStyle w:val="Heading1"/>
        <w:numPr>
          <w:ilvl w:val="0"/>
          <w:numId w:val="17"/>
        </w:numPr>
        <w:spacing w:line="276" w:lineRule="auto"/>
        <w:jc w:val="both"/>
      </w:pPr>
      <w:bookmarkStart w:id="7" w:name="_Toc359704134"/>
      <w:r w:rsidRPr="00050B37">
        <w:lastRenderedPageBreak/>
        <w:t>Key Points</w:t>
      </w:r>
      <w:bookmarkEnd w:id="7"/>
    </w:p>
    <w:p w14:paraId="35932FE1" w14:textId="77777777" w:rsidR="009D237E" w:rsidRPr="00050B37" w:rsidRDefault="009D237E" w:rsidP="00050B37">
      <w:pPr>
        <w:spacing w:line="276" w:lineRule="auto"/>
        <w:jc w:val="both"/>
        <w:rPr>
          <w:rFonts w:asciiTheme="majorHAnsi" w:hAnsiTheme="majorHAnsi"/>
        </w:rPr>
      </w:pPr>
    </w:p>
    <w:p w14:paraId="42DDBD66" w14:textId="465980BC" w:rsidR="00211F93" w:rsidRPr="00050B37" w:rsidRDefault="00211F93" w:rsidP="00874C45">
      <w:pPr>
        <w:pStyle w:val="ListParagraph"/>
        <w:numPr>
          <w:ilvl w:val="0"/>
          <w:numId w:val="24"/>
        </w:numPr>
        <w:spacing w:line="276" w:lineRule="auto"/>
        <w:jc w:val="both"/>
        <w:rPr>
          <w:rFonts w:asciiTheme="majorHAnsi" w:hAnsiTheme="majorHAnsi"/>
        </w:rPr>
      </w:pPr>
      <w:r w:rsidRPr="00050B37">
        <w:rPr>
          <w:rFonts w:asciiTheme="majorHAnsi" w:hAnsiTheme="majorHAnsi"/>
        </w:rPr>
        <w:t xml:space="preserve">DNA testing is here to stay. </w:t>
      </w:r>
      <w:r w:rsidR="00B31B45">
        <w:rPr>
          <w:rFonts w:asciiTheme="majorHAnsi" w:hAnsiTheme="majorHAnsi"/>
        </w:rPr>
        <w:t>It has become an integral part of researching family history.</w:t>
      </w:r>
      <w:r w:rsidR="00B31B45" w:rsidRPr="00050B37">
        <w:rPr>
          <w:rFonts w:asciiTheme="majorHAnsi" w:hAnsiTheme="majorHAnsi"/>
        </w:rPr>
        <w:t xml:space="preserve"> </w:t>
      </w:r>
    </w:p>
    <w:p w14:paraId="6AA0A254" w14:textId="77777777" w:rsidR="009D237E" w:rsidRPr="00050B37" w:rsidRDefault="009D237E" w:rsidP="00874C45">
      <w:pPr>
        <w:pStyle w:val="ListParagraph"/>
        <w:numPr>
          <w:ilvl w:val="0"/>
          <w:numId w:val="24"/>
        </w:numPr>
        <w:spacing w:line="276" w:lineRule="auto"/>
        <w:jc w:val="both"/>
        <w:rPr>
          <w:rFonts w:asciiTheme="majorHAnsi" w:hAnsiTheme="majorHAnsi"/>
        </w:rPr>
      </w:pPr>
      <w:r w:rsidRPr="00050B37">
        <w:rPr>
          <w:rFonts w:asciiTheme="majorHAnsi" w:hAnsiTheme="majorHAnsi"/>
        </w:rPr>
        <w:t xml:space="preserve">There are currently over </w:t>
      </w:r>
      <w:r w:rsidRPr="00050B37">
        <w:rPr>
          <w:rFonts w:asciiTheme="majorHAnsi" w:hAnsiTheme="majorHAnsi"/>
          <w:b/>
        </w:rPr>
        <w:t>7 million</w:t>
      </w:r>
      <w:r w:rsidRPr="00050B37">
        <w:rPr>
          <w:rFonts w:asciiTheme="majorHAnsi" w:hAnsiTheme="majorHAnsi"/>
        </w:rPr>
        <w:t xml:space="preserve"> people worldwide in the databases of the major DNA testing companies.</w:t>
      </w:r>
    </w:p>
    <w:p w14:paraId="2F805752" w14:textId="77777777" w:rsidR="009D237E" w:rsidRDefault="009D237E" w:rsidP="00874C45">
      <w:pPr>
        <w:pStyle w:val="ListParagraph"/>
        <w:numPr>
          <w:ilvl w:val="0"/>
          <w:numId w:val="24"/>
        </w:numPr>
        <w:spacing w:line="276" w:lineRule="auto"/>
        <w:jc w:val="both"/>
        <w:rPr>
          <w:rFonts w:asciiTheme="majorHAnsi" w:hAnsiTheme="majorHAnsi"/>
        </w:rPr>
      </w:pPr>
      <w:r w:rsidRPr="00050B37">
        <w:rPr>
          <w:rFonts w:asciiTheme="majorHAnsi" w:hAnsiTheme="majorHAnsi"/>
        </w:rPr>
        <w:t xml:space="preserve">This number is growing exponentially and is predicted to hit </w:t>
      </w:r>
      <w:r w:rsidRPr="00050B37">
        <w:rPr>
          <w:rFonts w:asciiTheme="majorHAnsi" w:hAnsiTheme="majorHAnsi"/>
          <w:b/>
        </w:rPr>
        <w:t>25 million</w:t>
      </w:r>
      <w:r w:rsidRPr="00050B37">
        <w:rPr>
          <w:rFonts w:asciiTheme="majorHAnsi" w:hAnsiTheme="majorHAnsi"/>
        </w:rPr>
        <w:t xml:space="preserve"> by the year 2020.</w:t>
      </w:r>
    </w:p>
    <w:p w14:paraId="5D66B81F" w14:textId="77777777" w:rsidR="001B4ACB" w:rsidRDefault="0098728D" w:rsidP="00874C45">
      <w:pPr>
        <w:pStyle w:val="ListParagraph"/>
        <w:numPr>
          <w:ilvl w:val="0"/>
          <w:numId w:val="24"/>
        </w:numPr>
        <w:spacing w:line="276" w:lineRule="auto"/>
        <w:jc w:val="both"/>
        <w:rPr>
          <w:rFonts w:asciiTheme="majorHAnsi" w:hAnsiTheme="majorHAnsi"/>
        </w:rPr>
      </w:pPr>
      <w:r>
        <w:rPr>
          <w:rFonts w:asciiTheme="majorHAnsi" w:hAnsiTheme="majorHAnsi"/>
        </w:rPr>
        <w:t>This exponential growth has</w:t>
      </w:r>
      <w:r w:rsidR="00FE2BAB">
        <w:rPr>
          <w:rFonts w:asciiTheme="majorHAnsi" w:hAnsiTheme="majorHAnsi"/>
        </w:rPr>
        <w:t xml:space="preserve"> largely</w:t>
      </w:r>
      <w:r>
        <w:rPr>
          <w:rFonts w:asciiTheme="majorHAnsi" w:hAnsiTheme="majorHAnsi"/>
        </w:rPr>
        <w:t xml:space="preserve"> </w:t>
      </w:r>
      <w:r w:rsidRPr="0098728D">
        <w:rPr>
          <w:rFonts w:asciiTheme="majorHAnsi" w:hAnsiTheme="majorHAnsi"/>
          <w:b/>
        </w:rPr>
        <w:t>abolished anonymity</w:t>
      </w:r>
      <w:r>
        <w:rPr>
          <w:rFonts w:asciiTheme="majorHAnsi" w:hAnsiTheme="majorHAnsi"/>
        </w:rPr>
        <w:t xml:space="preserve">, in particular for sperm donors and birth parents. </w:t>
      </w:r>
    </w:p>
    <w:p w14:paraId="756F1207" w14:textId="60622E9C" w:rsidR="0098728D" w:rsidRPr="00794FB0" w:rsidRDefault="001B4ACB" w:rsidP="00874C45">
      <w:pPr>
        <w:pStyle w:val="ListParagraph"/>
        <w:numPr>
          <w:ilvl w:val="0"/>
          <w:numId w:val="24"/>
        </w:numPr>
        <w:spacing w:line="276" w:lineRule="auto"/>
        <w:jc w:val="both"/>
        <w:rPr>
          <w:rFonts w:asciiTheme="majorHAnsi" w:hAnsiTheme="majorHAnsi"/>
        </w:rPr>
      </w:pPr>
      <w:r>
        <w:rPr>
          <w:rFonts w:asciiTheme="majorHAnsi" w:hAnsiTheme="majorHAnsi"/>
        </w:rPr>
        <w:t>T</w:t>
      </w:r>
      <w:r w:rsidR="0098728D">
        <w:rPr>
          <w:rFonts w:asciiTheme="majorHAnsi" w:hAnsiTheme="majorHAnsi"/>
        </w:rPr>
        <w:t xml:space="preserve">he “right to anonymity” is not absolute and </w:t>
      </w:r>
      <w:r w:rsidR="0098728D" w:rsidRPr="00794FB0">
        <w:rPr>
          <w:rFonts w:asciiTheme="majorHAnsi" w:hAnsiTheme="majorHAnsi"/>
        </w:rPr>
        <w:t>must be clearly distinguished from the “right to privacy”</w:t>
      </w:r>
      <w:r w:rsidRPr="00794FB0">
        <w:rPr>
          <w:rFonts w:asciiTheme="majorHAnsi" w:hAnsiTheme="majorHAnsi"/>
        </w:rPr>
        <w:t>, which is also not ab</w:t>
      </w:r>
      <w:r w:rsidR="00E10CBB" w:rsidRPr="00794FB0">
        <w:rPr>
          <w:rFonts w:asciiTheme="majorHAnsi" w:hAnsiTheme="majorHAnsi"/>
        </w:rPr>
        <w:t>s</w:t>
      </w:r>
      <w:r w:rsidRPr="00794FB0">
        <w:rPr>
          <w:rFonts w:asciiTheme="majorHAnsi" w:hAnsiTheme="majorHAnsi"/>
        </w:rPr>
        <w:t>olute</w:t>
      </w:r>
      <w:r w:rsidR="0098728D" w:rsidRPr="00794FB0">
        <w:rPr>
          <w:rFonts w:asciiTheme="majorHAnsi" w:hAnsiTheme="majorHAnsi"/>
        </w:rPr>
        <w:t>.</w:t>
      </w:r>
    </w:p>
    <w:p w14:paraId="69A2A05B" w14:textId="77777777" w:rsidR="009D237E" w:rsidRPr="00794FB0" w:rsidRDefault="009D237E" w:rsidP="00874C45">
      <w:pPr>
        <w:pStyle w:val="ListParagraph"/>
        <w:numPr>
          <w:ilvl w:val="0"/>
          <w:numId w:val="24"/>
        </w:numPr>
        <w:spacing w:line="276" w:lineRule="auto"/>
        <w:jc w:val="both"/>
        <w:rPr>
          <w:rFonts w:asciiTheme="majorHAnsi" w:hAnsiTheme="majorHAnsi"/>
        </w:rPr>
      </w:pPr>
      <w:r w:rsidRPr="00794FB0">
        <w:rPr>
          <w:rFonts w:asciiTheme="majorHAnsi" w:hAnsiTheme="majorHAnsi"/>
        </w:rPr>
        <w:t>Many Irish people are reconnecting with relatives via DNA.</w:t>
      </w:r>
    </w:p>
    <w:p w14:paraId="1EEEAC69" w14:textId="1732105C" w:rsidR="009D237E" w:rsidRPr="00794FB0" w:rsidRDefault="009D237E" w:rsidP="00874C45">
      <w:pPr>
        <w:pStyle w:val="ListParagraph"/>
        <w:numPr>
          <w:ilvl w:val="0"/>
          <w:numId w:val="24"/>
        </w:numPr>
        <w:spacing w:line="276" w:lineRule="auto"/>
        <w:jc w:val="both"/>
        <w:rPr>
          <w:rFonts w:asciiTheme="majorHAnsi" w:hAnsiTheme="majorHAnsi"/>
        </w:rPr>
      </w:pPr>
      <w:r w:rsidRPr="00794FB0">
        <w:rPr>
          <w:rFonts w:asciiTheme="majorHAnsi" w:hAnsiTheme="majorHAnsi"/>
        </w:rPr>
        <w:t xml:space="preserve">The adoptee component of the </w:t>
      </w:r>
      <w:r w:rsidR="00E10CBB" w:rsidRPr="00794FB0">
        <w:rPr>
          <w:rFonts w:asciiTheme="majorHAnsi" w:hAnsiTheme="majorHAnsi"/>
        </w:rPr>
        <w:t>worldwide “</w:t>
      </w:r>
      <w:r w:rsidRPr="00794FB0">
        <w:rPr>
          <w:rFonts w:asciiTheme="majorHAnsi" w:hAnsiTheme="majorHAnsi"/>
        </w:rPr>
        <w:t>genetic genealogy</w:t>
      </w:r>
      <w:r w:rsidR="00E10CBB" w:rsidRPr="00794FB0">
        <w:rPr>
          <w:rFonts w:asciiTheme="majorHAnsi" w:hAnsiTheme="majorHAnsi"/>
        </w:rPr>
        <w:t>”</w:t>
      </w:r>
      <w:r w:rsidRPr="00794FB0">
        <w:rPr>
          <w:rFonts w:asciiTheme="majorHAnsi" w:hAnsiTheme="majorHAnsi"/>
        </w:rPr>
        <w:t xml:space="preserve"> community is</w:t>
      </w:r>
      <w:r w:rsidR="00796457" w:rsidRPr="00794FB0">
        <w:rPr>
          <w:rFonts w:asciiTheme="majorHAnsi" w:hAnsiTheme="majorHAnsi"/>
        </w:rPr>
        <w:t xml:space="preserve"> disproportionately</w:t>
      </w:r>
      <w:r w:rsidRPr="00794FB0">
        <w:rPr>
          <w:rFonts w:asciiTheme="majorHAnsi" w:hAnsiTheme="majorHAnsi"/>
        </w:rPr>
        <w:t xml:space="preserve"> large and increasing.</w:t>
      </w:r>
    </w:p>
    <w:p w14:paraId="4558FA75" w14:textId="16E7BA58" w:rsidR="009D237E" w:rsidRPr="00794FB0" w:rsidRDefault="009D237E" w:rsidP="00874C45">
      <w:pPr>
        <w:pStyle w:val="ListParagraph"/>
        <w:numPr>
          <w:ilvl w:val="0"/>
          <w:numId w:val="24"/>
        </w:numPr>
        <w:spacing w:line="276" w:lineRule="auto"/>
        <w:jc w:val="both"/>
        <w:rPr>
          <w:rFonts w:asciiTheme="majorHAnsi" w:hAnsiTheme="majorHAnsi"/>
        </w:rPr>
      </w:pPr>
      <w:r w:rsidRPr="00794FB0">
        <w:rPr>
          <w:rFonts w:asciiTheme="majorHAnsi" w:hAnsiTheme="majorHAnsi"/>
        </w:rPr>
        <w:t xml:space="preserve">Success rates for adoptees finding immediate birth family via DNA </w:t>
      </w:r>
      <w:r w:rsidR="003113BD" w:rsidRPr="00794FB0">
        <w:rPr>
          <w:rFonts w:asciiTheme="majorHAnsi" w:hAnsiTheme="majorHAnsi"/>
        </w:rPr>
        <w:t xml:space="preserve">currently </w:t>
      </w:r>
      <w:r w:rsidRPr="00794FB0">
        <w:rPr>
          <w:rFonts w:asciiTheme="majorHAnsi" w:hAnsiTheme="majorHAnsi"/>
        </w:rPr>
        <w:t xml:space="preserve">vary from </w:t>
      </w:r>
      <w:r w:rsidRPr="00794FB0">
        <w:rPr>
          <w:rFonts w:asciiTheme="majorHAnsi" w:hAnsiTheme="majorHAnsi"/>
          <w:b/>
        </w:rPr>
        <w:t>21%</w:t>
      </w:r>
      <w:r w:rsidRPr="00794FB0">
        <w:rPr>
          <w:rFonts w:asciiTheme="majorHAnsi" w:hAnsiTheme="majorHAnsi"/>
        </w:rPr>
        <w:t xml:space="preserve"> (non-US) to </w:t>
      </w:r>
      <w:r w:rsidRPr="00794FB0">
        <w:rPr>
          <w:rFonts w:asciiTheme="majorHAnsi" w:hAnsiTheme="majorHAnsi"/>
          <w:b/>
        </w:rPr>
        <w:t>52%</w:t>
      </w:r>
      <w:r w:rsidRPr="00794FB0">
        <w:rPr>
          <w:rFonts w:asciiTheme="majorHAnsi" w:hAnsiTheme="majorHAnsi"/>
        </w:rPr>
        <w:t xml:space="preserve"> (US). These numbers will increase as the databases grow.</w:t>
      </w:r>
    </w:p>
    <w:p w14:paraId="018D2AD5" w14:textId="77777777" w:rsidR="009D237E" w:rsidRPr="00794FB0" w:rsidRDefault="009D237E" w:rsidP="00874C45">
      <w:pPr>
        <w:pStyle w:val="ListParagraph"/>
        <w:numPr>
          <w:ilvl w:val="0"/>
          <w:numId w:val="24"/>
        </w:numPr>
        <w:spacing w:line="276" w:lineRule="auto"/>
        <w:jc w:val="both"/>
        <w:rPr>
          <w:rFonts w:asciiTheme="majorHAnsi" w:hAnsiTheme="majorHAnsi"/>
        </w:rPr>
      </w:pPr>
      <w:r w:rsidRPr="00794FB0">
        <w:rPr>
          <w:rFonts w:asciiTheme="majorHAnsi" w:hAnsiTheme="majorHAnsi"/>
        </w:rPr>
        <w:t xml:space="preserve">There is a considerable amount of </w:t>
      </w:r>
      <w:r w:rsidRPr="00794FB0">
        <w:rPr>
          <w:rFonts w:asciiTheme="majorHAnsi" w:hAnsiTheme="majorHAnsi"/>
          <w:b/>
        </w:rPr>
        <w:t>help and support</w:t>
      </w:r>
      <w:r w:rsidRPr="00794FB0">
        <w:rPr>
          <w:rFonts w:asciiTheme="majorHAnsi" w:hAnsiTheme="majorHAnsi"/>
        </w:rPr>
        <w:t xml:space="preserve"> available for adoptees from the genetic genealogy community (via Facebook groups, Forums, websites, etc)</w:t>
      </w:r>
    </w:p>
    <w:p w14:paraId="4ED5D9DE" w14:textId="76AA4879" w:rsidR="00211F93" w:rsidRPr="00794FB0" w:rsidRDefault="00211F93" w:rsidP="00874C45">
      <w:pPr>
        <w:pStyle w:val="ListParagraph"/>
        <w:numPr>
          <w:ilvl w:val="0"/>
          <w:numId w:val="24"/>
        </w:numPr>
        <w:spacing w:line="276" w:lineRule="auto"/>
        <w:jc w:val="both"/>
        <w:rPr>
          <w:rFonts w:asciiTheme="majorHAnsi" w:hAnsiTheme="majorHAnsi"/>
        </w:rPr>
      </w:pPr>
      <w:r w:rsidRPr="00794FB0">
        <w:rPr>
          <w:rFonts w:asciiTheme="majorHAnsi" w:hAnsiTheme="majorHAnsi"/>
          <w:b/>
        </w:rPr>
        <w:t xml:space="preserve">DNA testing is </w:t>
      </w:r>
      <w:r w:rsidR="001B4ACB" w:rsidRPr="00794FB0">
        <w:rPr>
          <w:rFonts w:asciiTheme="majorHAnsi" w:hAnsiTheme="majorHAnsi"/>
          <w:b/>
        </w:rPr>
        <w:t>the only avenue</w:t>
      </w:r>
      <w:r w:rsidR="00E10CBB" w:rsidRPr="00794FB0">
        <w:rPr>
          <w:rFonts w:asciiTheme="majorHAnsi" w:hAnsiTheme="majorHAnsi"/>
          <w:b/>
        </w:rPr>
        <w:t xml:space="preserve"> of investigation</w:t>
      </w:r>
      <w:r w:rsidRPr="00794FB0">
        <w:rPr>
          <w:rFonts w:asciiTheme="majorHAnsi" w:hAnsiTheme="majorHAnsi"/>
        </w:rPr>
        <w:t xml:space="preserve"> for those people who were illegally adopted or whose birth information is</w:t>
      </w:r>
      <w:r w:rsidR="009B039A" w:rsidRPr="00794FB0">
        <w:rPr>
          <w:rFonts w:asciiTheme="majorHAnsi" w:hAnsiTheme="majorHAnsi"/>
        </w:rPr>
        <w:t xml:space="preserve"> grossly</w:t>
      </w:r>
      <w:r w:rsidRPr="00794FB0">
        <w:rPr>
          <w:rFonts w:asciiTheme="majorHAnsi" w:hAnsiTheme="majorHAnsi"/>
        </w:rPr>
        <w:t xml:space="preserve"> inaccurate or non-existent.</w:t>
      </w:r>
    </w:p>
    <w:p w14:paraId="5A2BDE9F" w14:textId="6E7F8881" w:rsidR="009B039A" w:rsidRPr="00794FB0" w:rsidRDefault="009B039A" w:rsidP="00874C45">
      <w:pPr>
        <w:pStyle w:val="ListParagraph"/>
        <w:numPr>
          <w:ilvl w:val="0"/>
          <w:numId w:val="24"/>
        </w:numPr>
        <w:spacing w:line="276" w:lineRule="auto"/>
        <w:jc w:val="both"/>
        <w:rPr>
          <w:rFonts w:asciiTheme="majorHAnsi" w:hAnsiTheme="majorHAnsi"/>
        </w:rPr>
      </w:pPr>
      <w:r w:rsidRPr="00794FB0">
        <w:rPr>
          <w:rFonts w:asciiTheme="majorHAnsi" w:hAnsiTheme="majorHAnsi"/>
        </w:rPr>
        <w:t xml:space="preserve">DNA testing should be a </w:t>
      </w:r>
      <w:r w:rsidRPr="00794FB0">
        <w:rPr>
          <w:rFonts w:asciiTheme="majorHAnsi" w:hAnsiTheme="majorHAnsi"/>
          <w:b/>
        </w:rPr>
        <w:t>routine part</w:t>
      </w:r>
      <w:r w:rsidRPr="00794FB0">
        <w:rPr>
          <w:rFonts w:asciiTheme="majorHAnsi" w:hAnsiTheme="majorHAnsi"/>
        </w:rPr>
        <w:t xml:space="preserve"> of the </w:t>
      </w:r>
      <w:r w:rsidR="00F77050" w:rsidRPr="00794FB0">
        <w:rPr>
          <w:rFonts w:asciiTheme="majorHAnsi" w:hAnsiTheme="majorHAnsi"/>
        </w:rPr>
        <w:t>Agency</w:t>
      </w:r>
      <w:r w:rsidRPr="00794FB0">
        <w:rPr>
          <w:rFonts w:asciiTheme="majorHAnsi" w:hAnsiTheme="majorHAnsi"/>
        </w:rPr>
        <w:t>’s tracing service.</w:t>
      </w:r>
    </w:p>
    <w:p w14:paraId="3CCC65AD" w14:textId="36990D53" w:rsidR="0098728D" w:rsidRPr="00794FB0" w:rsidRDefault="0098728D" w:rsidP="00874C45">
      <w:pPr>
        <w:pStyle w:val="ListParagraph"/>
        <w:numPr>
          <w:ilvl w:val="0"/>
          <w:numId w:val="24"/>
        </w:numPr>
        <w:spacing w:line="276" w:lineRule="auto"/>
        <w:jc w:val="both"/>
        <w:rPr>
          <w:rFonts w:asciiTheme="majorHAnsi" w:hAnsiTheme="majorHAnsi"/>
        </w:rPr>
      </w:pPr>
      <w:r w:rsidRPr="00794FB0">
        <w:rPr>
          <w:rFonts w:asciiTheme="majorHAnsi" w:hAnsiTheme="majorHAnsi"/>
        </w:rPr>
        <w:t xml:space="preserve">The </w:t>
      </w:r>
      <w:r w:rsidRPr="00794FB0">
        <w:rPr>
          <w:rFonts w:asciiTheme="majorHAnsi" w:hAnsiTheme="majorHAnsi"/>
          <w:b/>
        </w:rPr>
        <w:t>cost</w:t>
      </w:r>
      <w:r w:rsidRPr="00794FB0">
        <w:rPr>
          <w:rFonts w:asciiTheme="majorHAnsi" w:hAnsiTheme="majorHAnsi"/>
        </w:rPr>
        <w:t xml:space="preserve"> </w:t>
      </w:r>
      <w:r w:rsidR="001B4ACB" w:rsidRPr="00794FB0">
        <w:rPr>
          <w:rFonts w:asciiTheme="majorHAnsi" w:hAnsiTheme="majorHAnsi"/>
        </w:rPr>
        <w:t>of</w:t>
      </w:r>
      <w:r w:rsidRPr="00794FB0">
        <w:rPr>
          <w:rFonts w:asciiTheme="majorHAnsi" w:hAnsiTheme="majorHAnsi"/>
        </w:rPr>
        <w:t xml:space="preserve"> DNA testing should be borne by the </w:t>
      </w:r>
      <w:r w:rsidR="00F77050" w:rsidRPr="00794FB0">
        <w:rPr>
          <w:rFonts w:asciiTheme="majorHAnsi" w:hAnsiTheme="majorHAnsi"/>
        </w:rPr>
        <w:t>Agency</w:t>
      </w:r>
      <w:r w:rsidRPr="00794FB0">
        <w:rPr>
          <w:rFonts w:asciiTheme="majorHAnsi" w:hAnsiTheme="majorHAnsi"/>
        </w:rPr>
        <w:t>.</w:t>
      </w:r>
    </w:p>
    <w:p w14:paraId="5B044B9E" w14:textId="28A0EA91" w:rsidR="00211F93" w:rsidRPr="00794FB0" w:rsidRDefault="009B039A" w:rsidP="00874C45">
      <w:pPr>
        <w:pStyle w:val="ListParagraph"/>
        <w:numPr>
          <w:ilvl w:val="0"/>
          <w:numId w:val="24"/>
        </w:numPr>
        <w:spacing w:line="276" w:lineRule="auto"/>
        <w:jc w:val="both"/>
        <w:rPr>
          <w:rFonts w:asciiTheme="majorHAnsi" w:hAnsiTheme="majorHAnsi"/>
        </w:rPr>
      </w:pPr>
      <w:r w:rsidRPr="00794FB0">
        <w:rPr>
          <w:rFonts w:asciiTheme="majorHAnsi" w:hAnsiTheme="majorHAnsi"/>
          <w:b/>
        </w:rPr>
        <w:t>Professional genetic genealogists</w:t>
      </w:r>
      <w:r w:rsidRPr="00794FB0">
        <w:rPr>
          <w:rFonts w:asciiTheme="majorHAnsi" w:hAnsiTheme="majorHAnsi"/>
        </w:rPr>
        <w:t xml:space="preserve"> should be </w:t>
      </w:r>
      <w:r w:rsidR="001B4ACB" w:rsidRPr="00794FB0">
        <w:rPr>
          <w:rFonts w:asciiTheme="majorHAnsi" w:hAnsiTheme="majorHAnsi"/>
        </w:rPr>
        <w:t xml:space="preserve">an important </w:t>
      </w:r>
      <w:r w:rsidRPr="00794FB0">
        <w:rPr>
          <w:rFonts w:asciiTheme="majorHAnsi" w:hAnsiTheme="majorHAnsi"/>
        </w:rPr>
        <w:t xml:space="preserve">part of the </w:t>
      </w:r>
      <w:r w:rsidR="00F77050" w:rsidRPr="00794FB0">
        <w:rPr>
          <w:rFonts w:asciiTheme="majorHAnsi" w:hAnsiTheme="majorHAnsi"/>
        </w:rPr>
        <w:t>Agency</w:t>
      </w:r>
      <w:r w:rsidRPr="00794FB0">
        <w:rPr>
          <w:rFonts w:asciiTheme="majorHAnsi" w:hAnsiTheme="majorHAnsi"/>
        </w:rPr>
        <w:t>’s tracing service team.</w:t>
      </w:r>
    </w:p>
    <w:p w14:paraId="398C3203" w14:textId="0D454777" w:rsidR="006760A1" w:rsidRPr="00794FB0" w:rsidRDefault="006760A1" w:rsidP="00874C45">
      <w:pPr>
        <w:pStyle w:val="ListParagraph"/>
        <w:numPr>
          <w:ilvl w:val="0"/>
          <w:numId w:val="24"/>
        </w:numPr>
        <w:spacing w:line="276" w:lineRule="auto"/>
        <w:jc w:val="both"/>
        <w:rPr>
          <w:rFonts w:asciiTheme="majorHAnsi" w:hAnsiTheme="majorHAnsi"/>
        </w:rPr>
      </w:pPr>
      <w:r w:rsidRPr="00794FB0">
        <w:rPr>
          <w:rFonts w:asciiTheme="majorHAnsi" w:hAnsiTheme="majorHAnsi"/>
        </w:rPr>
        <w:t xml:space="preserve">There is an urgent need for </w:t>
      </w:r>
      <w:r w:rsidR="00E10CBB" w:rsidRPr="00794FB0">
        <w:rPr>
          <w:rFonts w:asciiTheme="majorHAnsi" w:hAnsiTheme="majorHAnsi"/>
          <w:b/>
        </w:rPr>
        <w:t xml:space="preserve">education, </w:t>
      </w:r>
      <w:r w:rsidRPr="00794FB0">
        <w:rPr>
          <w:rFonts w:asciiTheme="majorHAnsi" w:hAnsiTheme="majorHAnsi"/>
          <w:b/>
        </w:rPr>
        <w:t>training</w:t>
      </w:r>
      <w:r w:rsidR="00E10CBB" w:rsidRPr="00794FB0">
        <w:rPr>
          <w:rFonts w:asciiTheme="majorHAnsi" w:hAnsiTheme="majorHAnsi"/>
          <w:b/>
        </w:rPr>
        <w:t xml:space="preserve"> and support</w:t>
      </w:r>
      <w:r w:rsidRPr="00794FB0">
        <w:rPr>
          <w:rFonts w:asciiTheme="majorHAnsi" w:hAnsiTheme="majorHAnsi"/>
          <w:b/>
        </w:rPr>
        <w:t xml:space="preserve"> </w:t>
      </w:r>
      <w:r w:rsidRPr="00794FB0">
        <w:rPr>
          <w:rFonts w:asciiTheme="majorHAnsi" w:hAnsiTheme="majorHAnsi"/>
        </w:rPr>
        <w:t>for adoptees to help them contact</w:t>
      </w:r>
      <w:r w:rsidR="001B4ACB" w:rsidRPr="00794FB0">
        <w:rPr>
          <w:rFonts w:asciiTheme="majorHAnsi" w:hAnsiTheme="majorHAnsi"/>
        </w:rPr>
        <w:t xml:space="preserve"> and (if desired) develop a relationship with</w:t>
      </w:r>
      <w:r w:rsidRPr="00794FB0">
        <w:rPr>
          <w:rFonts w:asciiTheme="majorHAnsi" w:hAnsiTheme="majorHAnsi"/>
        </w:rPr>
        <w:t xml:space="preserve"> immediate birth family via DNA testing (</w:t>
      </w:r>
      <w:r w:rsidR="00E32382" w:rsidRPr="00794FB0">
        <w:rPr>
          <w:rFonts w:asciiTheme="majorHAnsi" w:hAnsiTheme="majorHAnsi"/>
        </w:rPr>
        <w:t xml:space="preserve">including birth </w:t>
      </w:r>
      <w:r w:rsidR="00796457" w:rsidRPr="00794FB0">
        <w:rPr>
          <w:rFonts w:asciiTheme="majorHAnsi" w:hAnsiTheme="majorHAnsi"/>
        </w:rPr>
        <w:t xml:space="preserve">parents, full &amp; </w:t>
      </w:r>
      <w:r w:rsidRPr="00794FB0">
        <w:rPr>
          <w:rFonts w:asciiTheme="majorHAnsi" w:hAnsiTheme="majorHAnsi"/>
        </w:rPr>
        <w:t>half-siblings &amp; close cousins)</w:t>
      </w:r>
    </w:p>
    <w:p w14:paraId="5E1115DA" w14:textId="2F461448" w:rsidR="009D237E" w:rsidRPr="00794FB0" w:rsidRDefault="000F2CBC" w:rsidP="00874C45">
      <w:pPr>
        <w:pStyle w:val="ListParagraph"/>
        <w:numPr>
          <w:ilvl w:val="0"/>
          <w:numId w:val="24"/>
        </w:numPr>
        <w:spacing w:line="276" w:lineRule="auto"/>
        <w:jc w:val="both"/>
      </w:pPr>
      <w:r w:rsidRPr="00794FB0">
        <w:rPr>
          <w:rFonts w:asciiTheme="majorHAnsi" w:hAnsiTheme="majorHAnsi"/>
        </w:rPr>
        <w:t xml:space="preserve">The government's dilemma always has been (and still is) to </w:t>
      </w:r>
      <w:r w:rsidRPr="00794FB0">
        <w:rPr>
          <w:rFonts w:asciiTheme="majorHAnsi" w:hAnsiTheme="majorHAnsi"/>
          <w:b/>
        </w:rPr>
        <w:t>balance the rights and responsibilities</w:t>
      </w:r>
      <w:r w:rsidRPr="00794FB0">
        <w:rPr>
          <w:rFonts w:asciiTheme="majorHAnsi" w:hAnsiTheme="majorHAnsi"/>
        </w:rPr>
        <w:t xml:space="preserve"> of adopted people and the rights and responsibilities of their birth parents.  There is no need for genetic genealogists to take sides in this debate, other than to point out that the solution must acknowledge the DNA revolution, and any proposed solution that does not acknowledge the DNA revolution will be doomed to immediate failure.</w:t>
      </w:r>
    </w:p>
    <w:p w14:paraId="50804312" w14:textId="082D7C66" w:rsidR="007A11D6" w:rsidRPr="00794FB0" w:rsidRDefault="001B4ACB" w:rsidP="008417DB">
      <w:pPr>
        <w:pStyle w:val="ListParagraph"/>
        <w:numPr>
          <w:ilvl w:val="0"/>
          <w:numId w:val="24"/>
        </w:numPr>
        <w:spacing w:line="276" w:lineRule="auto"/>
        <w:jc w:val="both"/>
        <w:rPr>
          <w:rFonts w:asciiTheme="majorHAnsi" w:hAnsiTheme="majorHAnsi"/>
        </w:rPr>
      </w:pPr>
      <w:r w:rsidRPr="00794FB0">
        <w:rPr>
          <w:rFonts w:asciiTheme="majorHAnsi" w:hAnsiTheme="majorHAnsi"/>
        </w:rPr>
        <w:t xml:space="preserve">The genetic genealogy community has the knowledge base and skills </w:t>
      </w:r>
      <w:r w:rsidR="008417DB" w:rsidRPr="00794FB0">
        <w:rPr>
          <w:rFonts w:asciiTheme="majorHAnsi" w:hAnsiTheme="majorHAnsi"/>
        </w:rPr>
        <w:t xml:space="preserve">to assist in the process, and we are </w:t>
      </w:r>
      <w:r w:rsidR="008417DB" w:rsidRPr="00794FB0">
        <w:rPr>
          <w:rFonts w:asciiTheme="majorHAnsi" w:hAnsiTheme="majorHAnsi"/>
          <w:b/>
        </w:rPr>
        <w:t>ready and willing</w:t>
      </w:r>
      <w:r w:rsidR="00553DC7" w:rsidRPr="00794FB0">
        <w:rPr>
          <w:rFonts w:asciiTheme="majorHAnsi" w:hAnsiTheme="majorHAnsi"/>
          <w:b/>
        </w:rPr>
        <w:t xml:space="preserve"> to help the Minister</w:t>
      </w:r>
      <w:r w:rsidR="00553DC7" w:rsidRPr="00794FB0">
        <w:rPr>
          <w:rFonts w:asciiTheme="majorHAnsi" w:hAnsiTheme="majorHAnsi"/>
        </w:rPr>
        <w:t xml:space="preserve"> in any way we can.</w:t>
      </w:r>
    </w:p>
    <w:p w14:paraId="424BB4DC" w14:textId="77777777" w:rsidR="00553DC7" w:rsidRDefault="00553DC7" w:rsidP="00553DC7">
      <w:pPr>
        <w:spacing w:line="276" w:lineRule="auto"/>
        <w:jc w:val="both"/>
      </w:pPr>
    </w:p>
    <w:p w14:paraId="2BEA15B2" w14:textId="77777777" w:rsidR="00553DC7" w:rsidRDefault="00553DC7" w:rsidP="00553DC7">
      <w:pPr>
        <w:spacing w:line="276" w:lineRule="auto"/>
        <w:jc w:val="both"/>
      </w:pPr>
    </w:p>
    <w:p w14:paraId="4E4F13F2" w14:textId="77777777" w:rsidR="00553DC7" w:rsidRDefault="00553DC7" w:rsidP="00553DC7">
      <w:pPr>
        <w:spacing w:line="276" w:lineRule="auto"/>
        <w:jc w:val="both"/>
      </w:pPr>
    </w:p>
    <w:p w14:paraId="4ABD134A" w14:textId="77777777" w:rsidR="00553DC7" w:rsidRPr="00050B37" w:rsidRDefault="00553DC7" w:rsidP="00553DC7">
      <w:pPr>
        <w:spacing w:line="276" w:lineRule="auto"/>
        <w:jc w:val="both"/>
        <w:sectPr w:rsidR="00553DC7" w:rsidRPr="00050B37" w:rsidSect="00433E8B">
          <w:pgSz w:w="11900" w:h="16840"/>
          <w:pgMar w:top="1440" w:right="1440" w:bottom="1440" w:left="1440" w:header="708" w:footer="708" w:gutter="0"/>
          <w:cols w:space="708"/>
          <w:docGrid w:linePitch="360"/>
        </w:sectPr>
      </w:pPr>
    </w:p>
    <w:p w14:paraId="6399D6DD" w14:textId="77777777" w:rsidR="00433E8B" w:rsidRPr="00050B37" w:rsidRDefault="00657CE1" w:rsidP="00EF1204">
      <w:pPr>
        <w:pStyle w:val="Heading1"/>
        <w:numPr>
          <w:ilvl w:val="0"/>
          <w:numId w:val="17"/>
        </w:numPr>
        <w:spacing w:line="276" w:lineRule="auto"/>
        <w:jc w:val="both"/>
      </w:pPr>
      <w:bookmarkStart w:id="8" w:name="_Toc359704135"/>
      <w:r w:rsidRPr="00050B37">
        <w:lastRenderedPageBreak/>
        <w:t>Growth of the DNA Databases</w:t>
      </w:r>
      <w:bookmarkEnd w:id="8"/>
    </w:p>
    <w:p w14:paraId="1FD4C783" w14:textId="77777777" w:rsidR="00433E8B" w:rsidRPr="00050B37" w:rsidRDefault="00433E8B" w:rsidP="00050B37">
      <w:pPr>
        <w:spacing w:line="276" w:lineRule="auto"/>
        <w:jc w:val="both"/>
        <w:rPr>
          <w:rFonts w:asciiTheme="majorHAnsi" w:hAnsiTheme="majorHAnsi"/>
        </w:rPr>
      </w:pPr>
    </w:p>
    <w:p w14:paraId="40F69D4B" w14:textId="4A7F89D4" w:rsidR="006C2008" w:rsidRPr="00050B37" w:rsidRDefault="009F6C36" w:rsidP="00050B37">
      <w:pPr>
        <w:spacing w:line="276" w:lineRule="auto"/>
        <w:jc w:val="both"/>
        <w:rPr>
          <w:rFonts w:asciiTheme="majorHAnsi" w:eastAsia="Times New Roman" w:hAnsiTheme="majorHAnsi" w:cs="Times New Roman"/>
          <w:color w:val="000000"/>
        </w:rPr>
      </w:pPr>
      <w:r>
        <w:rPr>
          <w:rFonts w:asciiTheme="majorHAnsi" w:eastAsia="Times New Roman" w:hAnsiTheme="majorHAnsi" w:cs="Times New Roman"/>
          <w:color w:val="000000"/>
        </w:rPr>
        <w:t xml:space="preserve">1. </w:t>
      </w:r>
      <w:r w:rsidR="00657CE1" w:rsidRPr="00050B37">
        <w:rPr>
          <w:rFonts w:asciiTheme="majorHAnsi" w:eastAsia="Times New Roman" w:hAnsiTheme="majorHAnsi" w:cs="Times New Roman"/>
          <w:color w:val="000000"/>
        </w:rPr>
        <w:t xml:space="preserve">DNA testing has been used as a tool to augment family history research since about 2003, and an entire genetic genealogy community has evolved since that time. </w:t>
      </w:r>
      <w:r w:rsidR="006C2008" w:rsidRPr="00050B37">
        <w:rPr>
          <w:rFonts w:asciiTheme="majorHAnsi" w:eastAsia="Times New Roman" w:hAnsiTheme="majorHAnsi" w:cs="Times New Roman"/>
          <w:color w:val="000000"/>
        </w:rPr>
        <w:t>Technical progress in recent years has made DNA analysis increasingly affordable</w:t>
      </w:r>
      <w:r w:rsidR="00657CE1" w:rsidRPr="00050B37">
        <w:rPr>
          <w:rFonts w:asciiTheme="majorHAnsi" w:eastAsia="Times New Roman" w:hAnsiTheme="majorHAnsi" w:cs="Times New Roman"/>
          <w:color w:val="000000"/>
        </w:rPr>
        <w:t xml:space="preserve">. </w:t>
      </w:r>
      <w:r w:rsidR="00137A41" w:rsidRPr="00050B37">
        <w:rPr>
          <w:rFonts w:asciiTheme="majorHAnsi" w:eastAsia="Times New Roman" w:hAnsiTheme="majorHAnsi" w:cs="Times New Roman"/>
          <w:color w:val="000000"/>
        </w:rPr>
        <w:t xml:space="preserve">The </w:t>
      </w:r>
      <w:r w:rsidR="006C2008" w:rsidRPr="00050B37">
        <w:rPr>
          <w:rFonts w:asciiTheme="majorHAnsi" w:eastAsia="Times New Roman" w:hAnsiTheme="majorHAnsi" w:cs="Times New Roman"/>
          <w:color w:val="000000"/>
        </w:rPr>
        <w:t xml:space="preserve">AncestryDNA database </w:t>
      </w:r>
      <w:r w:rsidR="00E32382">
        <w:rPr>
          <w:rFonts w:asciiTheme="majorHAnsi" w:eastAsia="Times New Roman" w:hAnsiTheme="majorHAnsi" w:cs="Times New Roman"/>
          <w:color w:val="000000"/>
        </w:rPr>
        <w:t xml:space="preserve">alone </w:t>
      </w:r>
      <w:r w:rsidR="006C2008" w:rsidRPr="00050B37">
        <w:rPr>
          <w:rFonts w:asciiTheme="majorHAnsi" w:eastAsia="Times New Roman" w:hAnsiTheme="majorHAnsi" w:cs="Times New Roman"/>
          <w:color w:val="000000"/>
        </w:rPr>
        <w:t xml:space="preserve">announced its </w:t>
      </w:r>
      <w:r w:rsidR="006C2008" w:rsidRPr="00050B37">
        <w:rPr>
          <w:rFonts w:asciiTheme="majorHAnsi" w:eastAsia="Times New Roman" w:hAnsiTheme="majorHAnsi" w:cs="Times New Roman"/>
          <w:b/>
          <w:color w:val="000000"/>
        </w:rPr>
        <w:t>four-millionth</w:t>
      </w:r>
      <w:r w:rsidR="006C2008" w:rsidRPr="00050B37">
        <w:rPr>
          <w:rFonts w:asciiTheme="majorHAnsi" w:eastAsia="Times New Roman" w:hAnsiTheme="majorHAnsi" w:cs="Times New Roman"/>
          <w:color w:val="000000"/>
        </w:rPr>
        <w:t xml:space="preserve"> member on 27 April 2017.</w:t>
      </w:r>
      <w:r w:rsidR="006C2008" w:rsidRPr="00050B37">
        <w:rPr>
          <w:rStyle w:val="FootnoteReference"/>
          <w:rFonts w:asciiTheme="majorHAnsi" w:eastAsia="Times New Roman" w:hAnsiTheme="majorHAnsi" w:cs="Times New Roman"/>
          <w:color w:val="000000"/>
        </w:rPr>
        <w:footnoteReference w:id="2"/>
      </w:r>
      <w:r w:rsidR="006C2008" w:rsidRPr="00050B37">
        <w:rPr>
          <w:rFonts w:asciiTheme="majorHAnsi" w:eastAsia="Times New Roman" w:hAnsiTheme="majorHAnsi" w:cs="Times New Roman"/>
          <w:color w:val="000000"/>
        </w:rPr>
        <w:t xml:space="preserve"> </w:t>
      </w:r>
      <w:r w:rsidR="00C4157E" w:rsidRPr="00050B37">
        <w:rPr>
          <w:rFonts w:asciiTheme="majorHAnsi" w:eastAsia="Times New Roman" w:hAnsiTheme="majorHAnsi" w:cs="Times New Roman"/>
          <w:color w:val="000000"/>
        </w:rPr>
        <w:t xml:space="preserve"> Altogether, the main DNA-testing companies</w:t>
      </w:r>
      <w:r w:rsidR="00C4157E" w:rsidRPr="00050B37">
        <w:rPr>
          <w:rStyle w:val="FootnoteReference"/>
          <w:rFonts w:asciiTheme="majorHAnsi" w:eastAsia="Times New Roman" w:hAnsiTheme="majorHAnsi" w:cs="Times New Roman"/>
          <w:color w:val="000000"/>
        </w:rPr>
        <w:footnoteReference w:id="3"/>
      </w:r>
      <w:r w:rsidR="00C4157E" w:rsidRPr="00050B37">
        <w:rPr>
          <w:rFonts w:asciiTheme="majorHAnsi" w:eastAsia="Times New Roman" w:hAnsiTheme="majorHAnsi" w:cs="Times New Roman"/>
          <w:color w:val="000000"/>
        </w:rPr>
        <w:t xml:space="preserve"> have over 7 million people in their databases.</w:t>
      </w:r>
      <w:r w:rsidR="009B039A">
        <w:rPr>
          <w:rStyle w:val="FootnoteReference"/>
          <w:rFonts w:asciiTheme="majorHAnsi" w:eastAsia="Times New Roman" w:hAnsiTheme="majorHAnsi" w:cs="Times New Roman"/>
          <w:color w:val="000000"/>
        </w:rPr>
        <w:footnoteReference w:id="4"/>
      </w:r>
    </w:p>
    <w:p w14:paraId="4FFD22A2" w14:textId="77777777" w:rsidR="006C2008" w:rsidRPr="00050B37" w:rsidRDefault="006C2008" w:rsidP="00050B37">
      <w:pPr>
        <w:spacing w:line="276" w:lineRule="auto"/>
        <w:jc w:val="both"/>
        <w:rPr>
          <w:rFonts w:asciiTheme="majorHAnsi" w:eastAsia="Times New Roman" w:hAnsiTheme="majorHAnsi" w:cs="Times New Roman"/>
          <w:color w:val="000000"/>
        </w:rPr>
      </w:pPr>
    </w:p>
    <w:p w14:paraId="3D267944" w14:textId="11EA2110" w:rsidR="006C2008" w:rsidRPr="00050B37" w:rsidRDefault="009F6C36" w:rsidP="00050B37">
      <w:pPr>
        <w:spacing w:line="276" w:lineRule="auto"/>
        <w:jc w:val="both"/>
        <w:rPr>
          <w:rFonts w:asciiTheme="majorHAnsi" w:eastAsia="Times New Roman" w:hAnsiTheme="majorHAnsi" w:cs="Times New Roman"/>
          <w:color w:val="000000"/>
        </w:rPr>
      </w:pPr>
      <w:r>
        <w:rPr>
          <w:rFonts w:asciiTheme="majorHAnsi" w:eastAsia="Times New Roman" w:hAnsiTheme="majorHAnsi" w:cs="Times New Roman"/>
          <w:color w:val="000000"/>
        </w:rPr>
        <w:t>2.</w:t>
      </w:r>
      <w:r w:rsidR="008417DB">
        <w:rPr>
          <w:rFonts w:asciiTheme="majorHAnsi" w:eastAsia="Times New Roman" w:hAnsiTheme="majorHAnsi" w:cs="Times New Roman"/>
          <w:color w:val="000000"/>
        </w:rPr>
        <w:t xml:space="preserve"> T</w:t>
      </w:r>
      <w:r w:rsidR="006C2008" w:rsidRPr="00050B37">
        <w:rPr>
          <w:rFonts w:asciiTheme="majorHAnsi" w:eastAsia="Times New Roman" w:hAnsiTheme="majorHAnsi" w:cs="Times New Roman"/>
          <w:color w:val="000000"/>
        </w:rPr>
        <w:t xml:space="preserve">hese databases are </w:t>
      </w:r>
      <w:r w:rsidR="006C2008" w:rsidRPr="00050B37">
        <w:rPr>
          <w:rFonts w:asciiTheme="majorHAnsi" w:eastAsia="Times New Roman" w:hAnsiTheme="majorHAnsi" w:cs="Times New Roman"/>
          <w:b/>
          <w:color w:val="000000"/>
        </w:rPr>
        <w:t>growing exponentially</w:t>
      </w:r>
      <w:r w:rsidR="006C2008" w:rsidRPr="00050B37">
        <w:rPr>
          <w:rFonts w:asciiTheme="majorHAnsi" w:eastAsia="Times New Roman" w:hAnsiTheme="majorHAnsi" w:cs="Times New Roman"/>
          <w:color w:val="000000"/>
        </w:rPr>
        <w:t xml:space="preserve"> as the popularity of </w:t>
      </w:r>
      <w:r w:rsidR="00C4157E" w:rsidRPr="00050B37">
        <w:rPr>
          <w:rFonts w:asciiTheme="majorHAnsi" w:eastAsia="Times New Roman" w:hAnsiTheme="majorHAnsi" w:cs="Times New Roman"/>
          <w:color w:val="000000"/>
        </w:rPr>
        <w:t xml:space="preserve">recreational </w:t>
      </w:r>
      <w:r w:rsidR="006C2008" w:rsidRPr="00050B37">
        <w:rPr>
          <w:rFonts w:asciiTheme="majorHAnsi" w:eastAsia="Times New Roman" w:hAnsiTheme="majorHAnsi" w:cs="Times New Roman"/>
          <w:color w:val="000000"/>
        </w:rPr>
        <w:t xml:space="preserve">DNA testing increases and by 2020 there are likely to be </w:t>
      </w:r>
      <w:r w:rsidR="006C2008" w:rsidRPr="00050B37">
        <w:rPr>
          <w:rFonts w:asciiTheme="majorHAnsi" w:eastAsia="Times New Roman" w:hAnsiTheme="majorHAnsi" w:cs="Times New Roman"/>
          <w:b/>
          <w:color w:val="000000"/>
        </w:rPr>
        <w:t>25 million</w:t>
      </w:r>
      <w:r w:rsidR="006C2008" w:rsidRPr="00050B37">
        <w:rPr>
          <w:rFonts w:asciiTheme="majorHAnsi" w:eastAsia="Times New Roman" w:hAnsiTheme="majorHAnsi" w:cs="Times New Roman"/>
          <w:color w:val="000000"/>
        </w:rPr>
        <w:t xml:space="preserve"> people in these worldwide databases. This will make searching for relatives considerably easier.</w:t>
      </w:r>
      <w:r w:rsidR="00E6525F">
        <w:rPr>
          <w:rStyle w:val="FootnoteReference"/>
          <w:rFonts w:asciiTheme="majorHAnsi" w:eastAsia="Times New Roman" w:hAnsiTheme="majorHAnsi" w:cs="Times New Roman"/>
          <w:color w:val="000000"/>
        </w:rPr>
        <w:footnoteReference w:id="5"/>
      </w:r>
    </w:p>
    <w:p w14:paraId="08070C6F" w14:textId="77777777" w:rsidR="00657CE1" w:rsidRPr="00050B37" w:rsidRDefault="00657CE1" w:rsidP="00050B37">
      <w:pPr>
        <w:spacing w:line="276" w:lineRule="auto"/>
        <w:jc w:val="both"/>
        <w:rPr>
          <w:rFonts w:asciiTheme="majorHAnsi" w:eastAsia="Times New Roman" w:hAnsiTheme="majorHAnsi" w:cs="Times New Roman"/>
          <w:color w:val="000000"/>
        </w:rPr>
      </w:pPr>
    </w:p>
    <w:p w14:paraId="1174B2ED" w14:textId="77FBF045" w:rsidR="00657CE1" w:rsidRPr="00794FB0" w:rsidRDefault="009F6C36" w:rsidP="00050B37">
      <w:pPr>
        <w:spacing w:line="276" w:lineRule="auto"/>
        <w:jc w:val="both"/>
        <w:rPr>
          <w:rFonts w:asciiTheme="majorHAnsi" w:eastAsia="Times New Roman" w:hAnsiTheme="majorHAnsi" w:cs="Times New Roman"/>
        </w:rPr>
      </w:pPr>
      <w:r>
        <w:rPr>
          <w:rFonts w:asciiTheme="majorHAnsi" w:eastAsia="Times New Roman" w:hAnsiTheme="majorHAnsi" w:cs="Times New Roman"/>
          <w:color w:val="000000"/>
        </w:rPr>
        <w:t xml:space="preserve">3. </w:t>
      </w:r>
      <w:r w:rsidR="00657CE1" w:rsidRPr="00050B37">
        <w:rPr>
          <w:rFonts w:asciiTheme="majorHAnsi" w:eastAsia="Times New Roman" w:hAnsiTheme="majorHAnsi" w:cs="Times New Roman"/>
          <w:color w:val="000000"/>
        </w:rPr>
        <w:t>These databases include many people born or resident in Ireland and many more deemed to have Irish ethnicity</w:t>
      </w:r>
      <w:r w:rsidR="009D237E" w:rsidRPr="00050B37">
        <w:rPr>
          <w:rFonts w:asciiTheme="majorHAnsi" w:eastAsia="Times New Roman" w:hAnsiTheme="majorHAnsi" w:cs="Times New Roman"/>
          <w:color w:val="000000"/>
        </w:rPr>
        <w:t xml:space="preserve">. </w:t>
      </w:r>
      <w:r w:rsidR="00657CE1" w:rsidRPr="00050B37">
        <w:rPr>
          <w:rFonts w:asciiTheme="majorHAnsi" w:eastAsia="Times New Roman" w:hAnsiTheme="majorHAnsi" w:cs="Times New Roman"/>
          <w:color w:val="000000"/>
        </w:rPr>
        <w:t xml:space="preserve">As a result, many </w:t>
      </w:r>
      <w:r w:rsidR="009D237E" w:rsidRPr="00050B37">
        <w:rPr>
          <w:rFonts w:asciiTheme="majorHAnsi" w:eastAsia="Times New Roman" w:hAnsiTheme="majorHAnsi" w:cs="Times New Roman"/>
          <w:color w:val="000000"/>
        </w:rPr>
        <w:t xml:space="preserve">people are connecting with Irish relatives and </w:t>
      </w:r>
      <w:r w:rsidR="009D237E" w:rsidRPr="00794FB0">
        <w:rPr>
          <w:rFonts w:asciiTheme="majorHAnsi" w:eastAsia="Times New Roman" w:hAnsiTheme="majorHAnsi" w:cs="Times New Roman"/>
        </w:rPr>
        <w:t>identifying their Irish ancestors. This applies both to the 6 million “Local Irish” and</w:t>
      </w:r>
      <w:r w:rsidR="00657CE1" w:rsidRPr="00794FB0">
        <w:rPr>
          <w:rFonts w:asciiTheme="majorHAnsi" w:eastAsia="Times New Roman" w:hAnsiTheme="majorHAnsi" w:cs="Times New Roman"/>
        </w:rPr>
        <w:t xml:space="preserve"> the </w:t>
      </w:r>
      <w:r w:rsidR="009D237E" w:rsidRPr="00794FB0">
        <w:rPr>
          <w:rFonts w:asciiTheme="majorHAnsi" w:eastAsia="Times New Roman" w:hAnsiTheme="majorHAnsi" w:cs="Times New Roman"/>
        </w:rPr>
        <w:t>80 million “Diaspora Irish”.</w:t>
      </w:r>
    </w:p>
    <w:p w14:paraId="0E68822A" w14:textId="77777777" w:rsidR="00250BCD" w:rsidRPr="00794FB0" w:rsidRDefault="00250BCD" w:rsidP="00050B37">
      <w:pPr>
        <w:spacing w:line="276" w:lineRule="auto"/>
        <w:jc w:val="both"/>
        <w:rPr>
          <w:rFonts w:asciiTheme="majorHAnsi" w:eastAsia="Times New Roman" w:hAnsiTheme="majorHAnsi" w:cs="Times New Roman"/>
        </w:rPr>
      </w:pPr>
    </w:p>
    <w:p w14:paraId="5A564A91" w14:textId="0EB1153C" w:rsidR="00250BCD" w:rsidRPr="00794FB0" w:rsidRDefault="009F6C36" w:rsidP="00D20892">
      <w:pPr>
        <w:spacing w:line="276" w:lineRule="auto"/>
        <w:rPr>
          <w:rFonts w:asciiTheme="majorHAnsi" w:eastAsia="Times New Roman" w:hAnsiTheme="majorHAnsi" w:cs="Times New Roman"/>
        </w:rPr>
      </w:pPr>
      <w:r w:rsidRPr="00794FB0">
        <w:rPr>
          <w:rFonts w:asciiTheme="majorHAnsi" w:eastAsia="Times New Roman" w:hAnsiTheme="majorHAnsi" w:cs="Times New Roman"/>
        </w:rPr>
        <w:t xml:space="preserve">4. </w:t>
      </w:r>
      <w:r w:rsidR="00250BCD" w:rsidRPr="00794FB0">
        <w:rPr>
          <w:rFonts w:asciiTheme="majorHAnsi" w:eastAsia="Times New Roman" w:hAnsiTheme="majorHAnsi" w:cs="Times New Roman"/>
        </w:rPr>
        <w:t xml:space="preserve">Several leading Irish politicians have had their DNA tested and are in the DNA databases, including the </w:t>
      </w:r>
      <w:r w:rsidR="000F2CBC" w:rsidRPr="00794FB0">
        <w:rPr>
          <w:rFonts w:asciiTheme="majorHAnsi" w:eastAsia="Times New Roman" w:hAnsiTheme="majorHAnsi" w:cs="Times New Roman"/>
        </w:rPr>
        <w:t>former</w:t>
      </w:r>
      <w:r w:rsidR="00250BCD" w:rsidRPr="00794FB0">
        <w:rPr>
          <w:rFonts w:asciiTheme="majorHAnsi" w:eastAsia="Times New Roman" w:hAnsiTheme="majorHAnsi" w:cs="Times New Roman"/>
        </w:rPr>
        <w:t xml:space="preserve"> Taoiseach</w:t>
      </w:r>
      <w:r w:rsidR="000F2CBC" w:rsidRPr="00794FB0">
        <w:rPr>
          <w:rFonts w:asciiTheme="majorHAnsi" w:eastAsia="Times New Roman" w:hAnsiTheme="majorHAnsi" w:cs="Times New Roman"/>
        </w:rPr>
        <w:t>, Enda Kenny, and the Minister for Community &amp; Rural Affairs, Michael Ring.</w:t>
      </w:r>
      <w:r w:rsidR="000F2CBC" w:rsidRPr="00794FB0">
        <w:rPr>
          <w:rStyle w:val="FootnoteReference"/>
          <w:rFonts w:asciiTheme="majorHAnsi" w:eastAsia="Times New Roman" w:hAnsiTheme="majorHAnsi" w:cs="Times New Roman"/>
        </w:rPr>
        <w:footnoteReference w:id="6"/>
      </w:r>
    </w:p>
    <w:p w14:paraId="5E03292B" w14:textId="77777777" w:rsidR="008417DB" w:rsidRPr="00794FB0" w:rsidRDefault="008417DB" w:rsidP="00D20892">
      <w:pPr>
        <w:spacing w:line="276" w:lineRule="auto"/>
        <w:rPr>
          <w:rFonts w:asciiTheme="majorHAnsi" w:eastAsia="Times New Roman" w:hAnsiTheme="majorHAnsi" w:cs="Times New Roman"/>
        </w:rPr>
      </w:pPr>
    </w:p>
    <w:p w14:paraId="6C26AF5C" w14:textId="3F985948" w:rsidR="008417DB" w:rsidRPr="00794FB0" w:rsidRDefault="008417DB" w:rsidP="00D20892">
      <w:pPr>
        <w:spacing w:line="276" w:lineRule="auto"/>
        <w:jc w:val="both"/>
        <w:rPr>
          <w:rFonts w:asciiTheme="majorHAnsi" w:eastAsia="Times New Roman" w:hAnsiTheme="majorHAnsi" w:cs="Times New Roman"/>
        </w:rPr>
      </w:pPr>
      <w:r w:rsidRPr="00794FB0">
        <w:rPr>
          <w:rFonts w:asciiTheme="majorHAnsi" w:eastAsia="Times New Roman" w:hAnsiTheme="majorHAnsi" w:cs="Times New Roman"/>
        </w:rPr>
        <w:t xml:space="preserve">5. It is becoming commonplace in Irish documentaries to include DNA testing and discussion of the results as part of the programme – </w:t>
      </w:r>
      <w:r w:rsidRPr="00794FB0">
        <w:rPr>
          <w:rFonts w:asciiTheme="majorHAnsi" w:hAnsiTheme="majorHAnsi"/>
        </w:rPr>
        <w:t xml:space="preserve">“Creedon’s Epic East”, “John Connors: The Travellers”, </w:t>
      </w:r>
      <w:r w:rsidR="00D20892" w:rsidRPr="00794FB0">
        <w:rPr>
          <w:rFonts w:asciiTheme="majorHAnsi" w:hAnsiTheme="majorHAnsi"/>
        </w:rPr>
        <w:t xml:space="preserve">“Adoption Stories”, </w:t>
      </w:r>
      <w:r w:rsidRPr="00794FB0">
        <w:rPr>
          <w:rFonts w:asciiTheme="majorHAnsi" w:hAnsiTheme="majorHAnsi"/>
        </w:rPr>
        <w:t>etc.  Some from our Irish genetic genealogy community have been called upon to assist in the analysis of the data for presentation.  The public are becoming more aware of such testing and how it can enlighten one’s family history and heritage.  It is a natural progression for adoptees to consider DNA testing to aid them in their search for their birth family.</w:t>
      </w:r>
    </w:p>
    <w:p w14:paraId="5E7405E5" w14:textId="24130D1E" w:rsidR="008417DB" w:rsidRPr="00D20892" w:rsidRDefault="008417DB" w:rsidP="00D20892">
      <w:pPr>
        <w:spacing w:line="276" w:lineRule="auto"/>
        <w:rPr>
          <w:rFonts w:asciiTheme="majorHAnsi" w:eastAsia="Times New Roman" w:hAnsiTheme="majorHAnsi" w:cs="Times New Roman"/>
          <w:color w:val="000000"/>
        </w:rPr>
      </w:pPr>
    </w:p>
    <w:p w14:paraId="4500F534" w14:textId="77777777" w:rsidR="00657CE1" w:rsidRPr="00050B37" w:rsidRDefault="00657CE1" w:rsidP="00EF1204">
      <w:pPr>
        <w:pStyle w:val="Heading1"/>
        <w:numPr>
          <w:ilvl w:val="0"/>
          <w:numId w:val="17"/>
        </w:numPr>
        <w:spacing w:line="276" w:lineRule="auto"/>
        <w:jc w:val="both"/>
      </w:pPr>
      <w:bookmarkStart w:id="9" w:name="_Toc359704136"/>
      <w:r w:rsidRPr="00050B37">
        <w:lastRenderedPageBreak/>
        <w:t>DNA and Adoptees</w:t>
      </w:r>
      <w:bookmarkEnd w:id="9"/>
    </w:p>
    <w:p w14:paraId="50CBB431" w14:textId="77777777" w:rsidR="006C2008" w:rsidRPr="00050B37" w:rsidRDefault="006C2008" w:rsidP="00050B37">
      <w:pPr>
        <w:spacing w:line="276" w:lineRule="auto"/>
        <w:jc w:val="both"/>
        <w:rPr>
          <w:rFonts w:asciiTheme="majorHAnsi" w:eastAsia="Times New Roman" w:hAnsiTheme="majorHAnsi" w:cs="Times New Roman"/>
          <w:color w:val="000000"/>
        </w:rPr>
      </w:pPr>
    </w:p>
    <w:p w14:paraId="31CC8FA6" w14:textId="36CBBE7D" w:rsidR="006C2008" w:rsidRPr="00050B37" w:rsidRDefault="00E103C4" w:rsidP="00050B37">
      <w:pPr>
        <w:spacing w:line="276" w:lineRule="auto"/>
        <w:jc w:val="both"/>
        <w:rPr>
          <w:rFonts w:asciiTheme="majorHAnsi" w:eastAsia="Times New Roman" w:hAnsiTheme="majorHAnsi" w:cs="Times New Roman"/>
          <w:color w:val="000000"/>
        </w:rPr>
      </w:pPr>
      <w:r>
        <w:rPr>
          <w:rFonts w:asciiTheme="majorHAnsi" w:eastAsia="Times New Roman" w:hAnsiTheme="majorHAnsi" w:cs="Times New Roman"/>
          <w:color w:val="000000"/>
        </w:rPr>
        <w:t>6</w:t>
      </w:r>
      <w:r w:rsidR="009F6C36">
        <w:rPr>
          <w:rFonts w:asciiTheme="majorHAnsi" w:eastAsia="Times New Roman" w:hAnsiTheme="majorHAnsi" w:cs="Times New Roman"/>
          <w:color w:val="000000"/>
        </w:rPr>
        <w:t xml:space="preserve">. </w:t>
      </w:r>
      <w:r w:rsidR="009B039A">
        <w:rPr>
          <w:rFonts w:asciiTheme="majorHAnsi" w:eastAsia="Times New Roman" w:hAnsiTheme="majorHAnsi" w:cs="Times New Roman"/>
          <w:color w:val="000000"/>
        </w:rPr>
        <w:t xml:space="preserve">The commercial </w:t>
      </w:r>
      <w:r w:rsidR="006C2008" w:rsidRPr="00050B37">
        <w:rPr>
          <w:rFonts w:asciiTheme="majorHAnsi" w:eastAsia="Times New Roman" w:hAnsiTheme="majorHAnsi" w:cs="Times New Roman"/>
          <w:color w:val="000000"/>
        </w:rPr>
        <w:t xml:space="preserve">DNA databases are of particular value to those who do not know much about their biological ancestry due to adoption, abandonment, infidelity, sperm or egg donation and similar </w:t>
      </w:r>
      <w:r w:rsidR="005B306D" w:rsidRPr="00050B37">
        <w:rPr>
          <w:rFonts w:asciiTheme="majorHAnsi" w:eastAsia="Times New Roman" w:hAnsiTheme="majorHAnsi" w:cs="Times New Roman"/>
          <w:color w:val="000000"/>
        </w:rPr>
        <w:t>situations</w:t>
      </w:r>
      <w:r w:rsidR="006C2008" w:rsidRPr="00050B37">
        <w:rPr>
          <w:rFonts w:asciiTheme="majorHAnsi" w:eastAsia="Times New Roman" w:hAnsiTheme="majorHAnsi" w:cs="Times New Roman"/>
          <w:color w:val="000000"/>
        </w:rPr>
        <w:t>.  In fact, a disproportionate number of those resorting to DNA to trace their family history are adoptees</w:t>
      </w:r>
      <w:r w:rsidR="00C4157E" w:rsidRPr="00050B37">
        <w:rPr>
          <w:rFonts w:asciiTheme="majorHAnsi" w:eastAsia="Times New Roman" w:hAnsiTheme="majorHAnsi" w:cs="Times New Roman"/>
          <w:color w:val="000000"/>
        </w:rPr>
        <w:t xml:space="preserve">. In cases where the adoptee was a foundling or where false names were used at the time of the adoption, DNA information is the </w:t>
      </w:r>
      <w:r w:rsidR="00C4157E" w:rsidRPr="00050B37">
        <w:rPr>
          <w:rFonts w:asciiTheme="majorHAnsi" w:eastAsia="Times New Roman" w:hAnsiTheme="majorHAnsi" w:cs="Times New Roman"/>
          <w:color w:val="000000"/>
          <w:u w:val="single"/>
        </w:rPr>
        <w:t>only</w:t>
      </w:r>
      <w:r w:rsidR="00C4157E" w:rsidRPr="00050B37">
        <w:rPr>
          <w:rFonts w:asciiTheme="majorHAnsi" w:eastAsia="Times New Roman" w:hAnsiTheme="majorHAnsi" w:cs="Times New Roman"/>
          <w:color w:val="000000"/>
        </w:rPr>
        <w:t xml:space="preserve"> information available to the adoptee in his or her search for birth family.</w:t>
      </w:r>
    </w:p>
    <w:p w14:paraId="0FAF9099" w14:textId="77777777" w:rsidR="00C4157E" w:rsidRPr="00050B37" w:rsidRDefault="00C4157E" w:rsidP="00050B37">
      <w:pPr>
        <w:spacing w:line="276" w:lineRule="auto"/>
        <w:jc w:val="both"/>
        <w:rPr>
          <w:rFonts w:asciiTheme="majorHAnsi" w:eastAsia="Times New Roman" w:hAnsiTheme="majorHAnsi" w:cs="Times New Roman"/>
          <w:color w:val="000000"/>
        </w:rPr>
      </w:pPr>
    </w:p>
    <w:p w14:paraId="5D4B0763" w14:textId="57BDE580" w:rsidR="00C4157E" w:rsidRPr="00050B37" w:rsidRDefault="00E103C4" w:rsidP="00050B37">
      <w:pPr>
        <w:spacing w:line="276" w:lineRule="auto"/>
        <w:jc w:val="both"/>
        <w:rPr>
          <w:rFonts w:asciiTheme="majorHAnsi" w:eastAsia="Times New Roman" w:hAnsiTheme="majorHAnsi" w:cs="Times New Roman"/>
          <w:color w:val="000000"/>
        </w:rPr>
      </w:pPr>
      <w:r>
        <w:rPr>
          <w:rFonts w:asciiTheme="majorHAnsi" w:eastAsia="Times New Roman" w:hAnsiTheme="majorHAnsi" w:cs="Times New Roman"/>
          <w:color w:val="000000"/>
        </w:rPr>
        <w:t>7</w:t>
      </w:r>
      <w:r w:rsidR="009F6C36">
        <w:rPr>
          <w:rFonts w:asciiTheme="majorHAnsi" w:eastAsia="Times New Roman" w:hAnsiTheme="majorHAnsi" w:cs="Times New Roman"/>
          <w:color w:val="000000"/>
        </w:rPr>
        <w:t xml:space="preserve">. </w:t>
      </w:r>
      <w:r w:rsidR="00C4157E" w:rsidRPr="00050B37">
        <w:rPr>
          <w:rFonts w:asciiTheme="majorHAnsi" w:eastAsia="Times New Roman" w:hAnsiTheme="majorHAnsi" w:cs="Times New Roman"/>
          <w:color w:val="000000"/>
        </w:rPr>
        <w:t xml:space="preserve">The following statistics emphasise the growth of the adoptee component of the genetic genealogy community and their rate of success in tracing birth family: </w:t>
      </w:r>
    </w:p>
    <w:p w14:paraId="22673796" w14:textId="77777777" w:rsidR="009D237E" w:rsidRPr="00050B37" w:rsidRDefault="009D237E" w:rsidP="00050B37">
      <w:pPr>
        <w:spacing w:line="276" w:lineRule="auto"/>
        <w:jc w:val="both"/>
        <w:rPr>
          <w:rFonts w:asciiTheme="majorHAnsi" w:eastAsia="Times New Roman" w:hAnsiTheme="majorHAnsi" w:cs="Times New Roman"/>
          <w:color w:val="000000"/>
        </w:rPr>
      </w:pPr>
    </w:p>
    <w:p w14:paraId="6CCC2811" w14:textId="1D67B46B" w:rsidR="006C2008" w:rsidRPr="00050B37" w:rsidRDefault="006C2008" w:rsidP="00050B37">
      <w:pPr>
        <w:pStyle w:val="ListParagraph"/>
        <w:numPr>
          <w:ilvl w:val="0"/>
          <w:numId w:val="1"/>
        </w:numPr>
        <w:spacing w:line="276" w:lineRule="auto"/>
        <w:jc w:val="both"/>
        <w:rPr>
          <w:rFonts w:asciiTheme="majorHAnsi" w:eastAsia="Times New Roman" w:hAnsiTheme="majorHAnsi" w:cs="Times New Roman"/>
          <w:color w:val="000000"/>
        </w:rPr>
      </w:pPr>
      <w:r w:rsidRPr="00050B37">
        <w:rPr>
          <w:rFonts w:asciiTheme="majorHAnsi" w:eastAsia="Times New Roman" w:hAnsiTheme="majorHAnsi" w:cs="Times New Roman"/>
          <w:color w:val="000000"/>
        </w:rPr>
        <w:t xml:space="preserve">As of </w:t>
      </w:r>
      <w:r w:rsidR="009A511E">
        <w:rPr>
          <w:rFonts w:asciiTheme="majorHAnsi" w:eastAsia="Times New Roman" w:hAnsiTheme="majorHAnsi" w:cs="Times New Roman"/>
          <w:color w:val="000000"/>
        </w:rPr>
        <w:t>12 June</w:t>
      </w:r>
      <w:r w:rsidRPr="00050B37">
        <w:rPr>
          <w:rFonts w:asciiTheme="majorHAnsi" w:eastAsia="Times New Roman" w:hAnsiTheme="majorHAnsi" w:cs="Times New Roman"/>
          <w:color w:val="000000"/>
        </w:rPr>
        <w:t xml:space="preserve"> 2017, there were </w:t>
      </w:r>
      <w:r w:rsidR="009A511E">
        <w:rPr>
          <w:rFonts w:asciiTheme="majorHAnsi" w:eastAsia="Times New Roman" w:hAnsiTheme="majorHAnsi" w:cs="Times New Roman"/>
          <w:b/>
          <w:color w:val="000000"/>
        </w:rPr>
        <w:t>50,361</w:t>
      </w:r>
      <w:r w:rsidRPr="00050B37">
        <w:rPr>
          <w:rFonts w:asciiTheme="majorHAnsi" w:eastAsia="Times New Roman" w:hAnsiTheme="majorHAnsi" w:cs="Times New Roman"/>
          <w:b/>
          <w:color w:val="000000"/>
        </w:rPr>
        <w:t xml:space="preserve"> members</w:t>
      </w:r>
      <w:r w:rsidRPr="00050B37">
        <w:rPr>
          <w:rFonts w:asciiTheme="majorHAnsi" w:eastAsia="Times New Roman" w:hAnsiTheme="majorHAnsi" w:cs="Times New Roman"/>
          <w:color w:val="000000"/>
        </w:rPr>
        <w:t xml:space="preserve"> in the DNA Detectives Facebook group, which describes itself as a "genetic genealogy group focused on using DNA to find biological family for adoptees, foundlings, donor-conceived individuals, unknown paternity and all other types of unknown parentage cases - recent and more distant".  The group is full of stories of successful reunions of birth parents and children, separated by adoption or other circumstances and re-united by DNA </w:t>
      </w:r>
      <w:r w:rsidR="00E32382">
        <w:rPr>
          <w:rFonts w:asciiTheme="majorHAnsi" w:eastAsia="Times New Roman" w:hAnsiTheme="majorHAnsi" w:cs="Times New Roman"/>
          <w:color w:val="000000"/>
        </w:rPr>
        <w:t>testing</w:t>
      </w:r>
      <w:r w:rsidRPr="00050B37">
        <w:rPr>
          <w:rFonts w:asciiTheme="majorHAnsi" w:eastAsia="Times New Roman" w:hAnsiTheme="majorHAnsi" w:cs="Times New Roman"/>
          <w:color w:val="000000"/>
        </w:rPr>
        <w:t>.</w:t>
      </w:r>
    </w:p>
    <w:p w14:paraId="6F2A0551" w14:textId="7E2A4059" w:rsidR="006C2008" w:rsidRPr="00050B37" w:rsidRDefault="006C2008" w:rsidP="00050B37">
      <w:pPr>
        <w:pStyle w:val="ListParagraph"/>
        <w:numPr>
          <w:ilvl w:val="0"/>
          <w:numId w:val="1"/>
        </w:numPr>
        <w:spacing w:line="276" w:lineRule="auto"/>
        <w:jc w:val="both"/>
        <w:rPr>
          <w:rFonts w:asciiTheme="majorHAnsi" w:eastAsia="Times New Roman" w:hAnsiTheme="majorHAnsi" w:cs="Times New Roman"/>
          <w:color w:val="000000"/>
        </w:rPr>
      </w:pPr>
      <w:r w:rsidRPr="00050B37">
        <w:rPr>
          <w:rFonts w:asciiTheme="majorHAnsi" w:eastAsia="Times New Roman" w:hAnsiTheme="majorHAnsi" w:cs="Times New Roman"/>
          <w:color w:val="000000"/>
        </w:rPr>
        <w:t>A recent worldwide survey</w:t>
      </w:r>
      <w:r w:rsidRPr="00C40779">
        <w:rPr>
          <w:rStyle w:val="FootnoteReference"/>
          <w:rFonts w:asciiTheme="majorHAnsi" w:eastAsia="Times New Roman" w:hAnsiTheme="majorHAnsi" w:cs="Times New Roman"/>
          <w:color w:val="000000"/>
        </w:rPr>
        <w:footnoteReference w:id="7"/>
      </w:r>
      <w:r w:rsidR="00C40779" w:rsidRPr="00C40779">
        <w:rPr>
          <w:rFonts w:asciiTheme="majorHAnsi" w:eastAsia="Times New Roman" w:hAnsiTheme="majorHAnsi" w:cs="Times New Roman"/>
          <w:color w:val="000000"/>
          <w:vertAlign w:val="superscript"/>
        </w:rPr>
        <w:t>,</w:t>
      </w:r>
      <w:r w:rsidR="00C40779" w:rsidRPr="00C40779">
        <w:rPr>
          <w:rStyle w:val="FootnoteReference"/>
          <w:rFonts w:asciiTheme="majorHAnsi" w:eastAsia="Times New Roman" w:hAnsiTheme="majorHAnsi" w:cs="Times New Roman"/>
          <w:color w:val="000000"/>
        </w:rPr>
        <w:footnoteReference w:id="8"/>
      </w:r>
      <w:r w:rsidR="00C40779" w:rsidRPr="00C40779">
        <w:rPr>
          <w:rFonts w:asciiTheme="majorHAnsi" w:eastAsia="Times New Roman" w:hAnsiTheme="majorHAnsi" w:cs="Times New Roman"/>
          <w:color w:val="000000"/>
          <w:vertAlign w:val="superscript"/>
        </w:rPr>
        <w:t>,</w:t>
      </w:r>
      <w:r w:rsidR="00C40779">
        <w:rPr>
          <w:rStyle w:val="FootnoteReference"/>
          <w:rFonts w:asciiTheme="majorHAnsi" w:eastAsia="Times New Roman" w:hAnsiTheme="majorHAnsi" w:cs="Times New Roman"/>
          <w:color w:val="000000"/>
        </w:rPr>
        <w:footnoteReference w:id="9"/>
      </w:r>
      <w:r w:rsidRPr="00050B37">
        <w:rPr>
          <w:rFonts w:asciiTheme="majorHAnsi" w:eastAsia="Times New Roman" w:hAnsiTheme="majorHAnsi" w:cs="Times New Roman"/>
          <w:color w:val="000000"/>
        </w:rPr>
        <w:t xml:space="preserve"> of over </w:t>
      </w:r>
      <w:r w:rsidRPr="00050B37">
        <w:rPr>
          <w:rFonts w:asciiTheme="majorHAnsi" w:eastAsia="Times New Roman" w:hAnsiTheme="majorHAnsi" w:cs="Times New Roman"/>
          <w:b/>
          <w:color w:val="000000"/>
        </w:rPr>
        <w:t>1200 adoptees</w:t>
      </w:r>
      <w:r w:rsidRPr="00050B37">
        <w:rPr>
          <w:rFonts w:asciiTheme="majorHAnsi" w:eastAsia="Times New Roman" w:hAnsiTheme="majorHAnsi" w:cs="Times New Roman"/>
          <w:color w:val="000000"/>
        </w:rPr>
        <w:t xml:space="preserve"> </w:t>
      </w:r>
      <w:r w:rsidR="008417DB">
        <w:rPr>
          <w:rFonts w:asciiTheme="majorHAnsi" w:eastAsia="Times New Roman" w:hAnsiTheme="majorHAnsi" w:cs="Times New Roman"/>
          <w:color w:val="000000"/>
        </w:rPr>
        <w:t xml:space="preserve">(see Appendix 1) </w:t>
      </w:r>
      <w:r w:rsidRPr="00050B37">
        <w:rPr>
          <w:rFonts w:asciiTheme="majorHAnsi" w:eastAsia="Times New Roman" w:hAnsiTheme="majorHAnsi" w:cs="Times New Roman"/>
          <w:color w:val="000000"/>
        </w:rPr>
        <w:t>who had undertaken DNA testing reported the following:</w:t>
      </w:r>
    </w:p>
    <w:p w14:paraId="3A1AD90E" w14:textId="77777777" w:rsidR="006C2008" w:rsidRPr="00050B37" w:rsidRDefault="006C2008" w:rsidP="00050B37">
      <w:pPr>
        <w:pStyle w:val="ListParagraph"/>
        <w:numPr>
          <w:ilvl w:val="1"/>
          <w:numId w:val="1"/>
        </w:numPr>
        <w:spacing w:line="276" w:lineRule="auto"/>
        <w:jc w:val="both"/>
        <w:rPr>
          <w:rFonts w:asciiTheme="majorHAnsi" w:eastAsia="Times New Roman" w:hAnsiTheme="majorHAnsi" w:cs="Times New Roman"/>
          <w:color w:val="000000"/>
        </w:rPr>
      </w:pPr>
      <w:r w:rsidRPr="00050B37">
        <w:rPr>
          <w:rFonts w:asciiTheme="majorHAnsi" w:eastAsia="Times New Roman" w:hAnsiTheme="majorHAnsi" w:cs="Times New Roman"/>
          <w:color w:val="000000"/>
        </w:rPr>
        <w:t>86% were adopted from the US (14% outside of the US)</w:t>
      </w:r>
    </w:p>
    <w:p w14:paraId="3305C5D4" w14:textId="77777777" w:rsidR="006C2008" w:rsidRPr="00050B37" w:rsidRDefault="006C2008" w:rsidP="00050B37">
      <w:pPr>
        <w:pStyle w:val="ListParagraph"/>
        <w:numPr>
          <w:ilvl w:val="1"/>
          <w:numId w:val="1"/>
        </w:numPr>
        <w:spacing w:line="276" w:lineRule="auto"/>
        <w:jc w:val="both"/>
        <w:rPr>
          <w:rFonts w:asciiTheme="majorHAnsi" w:eastAsia="Times New Roman" w:hAnsiTheme="majorHAnsi" w:cs="Times New Roman"/>
          <w:color w:val="000000"/>
        </w:rPr>
      </w:pPr>
      <w:r w:rsidRPr="00050B37">
        <w:rPr>
          <w:rFonts w:asciiTheme="majorHAnsi" w:eastAsia="Times New Roman" w:hAnsiTheme="majorHAnsi" w:cs="Times New Roman"/>
          <w:color w:val="000000"/>
        </w:rPr>
        <w:t>52% of US adoptees had found a sibling or parent</w:t>
      </w:r>
    </w:p>
    <w:p w14:paraId="7F832463" w14:textId="77777777" w:rsidR="006C2008" w:rsidRPr="00050B37" w:rsidRDefault="006C2008" w:rsidP="00050B37">
      <w:pPr>
        <w:pStyle w:val="ListParagraph"/>
        <w:numPr>
          <w:ilvl w:val="1"/>
          <w:numId w:val="1"/>
        </w:numPr>
        <w:spacing w:line="276" w:lineRule="auto"/>
        <w:jc w:val="both"/>
        <w:rPr>
          <w:rFonts w:asciiTheme="majorHAnsi" w:eastAsia="Times New Roman" w:hAnsiTheme="majorHAnsi" w:cs="Times New Roman"/>
          <w:b/>
          <w:color w:val="000000"/>
        </w:rPr>
      </w:pPr>
      <w:r w:rsidRPr="00050B37">
        <w:rPr>
          <w:rFonts w:asciiTheme="majorHAnsi" w:eastAsia="Times New Roman" w:hAnsiTheme="majorHAnsi" w:cs="Times New Roman"/>
          <w:b/>
          <w:color w:val="000000"/>
        </w:rPr>
        <w:t>21% of non-US adoptees had found a sibling or parent</w:t>
      </w:r>
    </w:p>
    <w:p w14:paraId="6517EA04" w14:textId="77777777" w:rsidR="006C2008" w:rsidRPr="00050B37" w:rsidRDefault="006C2008" w:rsidP="00050B37">
      <w:pPr>
        <w:pStyle w:val="ListParagraph"/>
        <w:numPr>
          <w:ilvl w:val="1"/>
          <w:numId w:val="1"/>
        </w:numPr>
        <w:spacing w:line="276" w:lineRule="auto"/>
        <w:jc w:val="both"/>
        <w:rPr>
          <w:rFonts w:asciiTheme="majorHAnsi" w:eastAsia="Times New Roman" w:hAnsiTheme="majorHAnsi" w:cs="Times New Roman"/>
          <w:color w:val="000000"/>
        </w:rPr>
      </w:pPr>
      <w:r w:rsidRPr="00050B37">
        <w:rPr>
          <w:rFonts w:asciiTheme="majorHAnsi" w:eastAsia="Times New Roman" w:hAnsiTheme="majorHAnsi" w:cs="Times New Roman"/>
          <w:color w:val="000000"/>
        </w:rPr>
        <w:t>74% were still actively searching for biological family</w:t>
      </w:r>
    </w:p>
    <w:p w14:paraId="617985A0" w14:textId="77777777" w:rsidR="006C2008" w:rsidRPr="00050B37" w:rsidRDefault="006C2008" w:rsidP="00050B37">
      <w:pPr>
        <w:pStyle w:val="ListParagraph"/>
        <w:numPr>
          <w:ilvl w:val="1"/>
          <w:numId w:val="1"/>
        </w:numPr>
        <w:spacing w:line="276" w:lineRule="auto"/>
        <w:jc w:val="both"/>
        <w:rPr>
          <w:rFonts w:asciiTheme="majorHAnsi" w:eastAsia="Times New Roman" w:hAnsiTheme="majorHAnsi" w:cs="Times New Roman"/>
          <w:color w:val="000000"/>
        </w:rPr>
      </w:pPr>
      <w:r w:rsidRPr="00050B37">
        <w:rPr>
          <w:rFonts w:asciiTheme="majorHAnsi" w:eastAsia="Times New Roman" w:hAnsiTheme="majorHAnsi" w:cs="Times New Roman"/>
          <w:color w:val="000000"/>
        </w:rPr>
        <w:t>61% did not receive assistance from a “search angel”</w:t>
      </w:r>
    </w:p>
    <w:p w14:paraId="0E0833BA" w14:textId="77777777" w:rsidR="006C2008" w:rsidRPr="00050B37" w:rsidRDefault="006C2008" w:rsidP="00050B37">
      <w:pPr>
        <w:pStyle w:val="ListParagraph"/>
        <w:numPr>
          <w:ilvl w:val="1"/>
          <w:numId w:val="1"/>
        </w:numPr>
        <w:spacing w:line="276" w:lineRule="auto"/>
        <w:jc w:val="both"/>
        <w:rPr>
          <w:rFonts w:asciiTheme="majorHAnsi" w:eastAsia="Times New Roman" w:hAnsiTheme="majorHAnsi" w:cs="Times New Roman"/>
          <w:color w:val="000000"/>
        </w:rPr>
      </w:pPr>
      <w:r w:rsidRPr="00050B37">
        <w:rPr>
          <w:rFonts w:asciiTheme="majorHAnsi" w:eastAsia="Times New Roman" w:hAnsiTheme="majorHAnsi" w:cs="Times New Roman"/>
          <w:color w:val="000000"/>
        </w:rPr>
        <w:t>their closest match when they first got their results was:</w:t>
      </w:r>
    </w:p>
    <w:p w14:paraId="6BB52FEC" w14:textId="77777777" w:rsidR="006C2008" w:rsidRPr="00050B37" w:rsidRDefault="006C2008" w:rsidP="00050B37">
      <w:pPr>
        <w:pStyle w:val="ListParagraph"/>
        <w:numPr>
          <w:ilvl w:val="2"/>
          <w:numId w:val="1"/>
        </w:numPr>
        <w:spacing w:line="276" w:lineRule="auto"/>
        <w:jc w:val="both"/>
        <w:rPr>
          <w:rFonts w:asciiTheme="majorHAnsi" w:eastAsia="Times New Roman" w:hAnsiTheme="majorHAnsi" w:cs="Times New Roman"/>
          <w:color w:val="000000"/>
        </w:rPr>
      </w:pPr>
      <w:r w:rsidRPr="00050B37">
        <w:rPr>
          <w:rFonts w:asciiTheme="majorHAnsi" w:eastAsia="Times New Roman" w:hAnsiTheme="majorHAnsi" w:cs="Times New Roman"/>
          <w:color w:val="000000"/>
        </w:rPr>
        <w:t>a parent 2%</w:t>
      </w:r>
    </w:p>
    <w:p w14:paraId="20FC6A45" w14:textId="77777777" w:rsidR="006C2008" w:rsidRPr="00050B37" w:rsidRDefault="006C2008" w:rsidP="00050B37">
      <w:pPr>
        <w:pStyle w:val="ListParagraph"/>
        <w:numPr>
          <w:ilvl w:val="2"/>
          <w:numId w:val="1"/>
        </w:numPr>
        <w:spacing w:line="276" w:lineRule="auto"/>
        <w:jc w:val="both"/>
        <w:rPr>
          <w:rFonts w:asciiTheme="majorHAnsi" w:eastAsia="Times New Roman" w:hAnsiTheme="majorHAnsi" w:cs="Times New Roman"/>
          <w:color w:val="000000"/>
        </w:rPr>
      </w:pPr>
      <w:r w:rsidRPr="00050B37">
        <w:rPr>
          <w:rFonts w:asciiTheme="majorHAnsi" w:eastAsia="Times New Roman" w:hAnsiTheme="majorHAnsi" w:cs="Times New Roman"/>
          <w:color w:val="000000"/>
        </w:rPr>
        <w:t>a sibling 6%</w:t>
      </w:r>
    </w:p>
    <w:p w14:paraId="0E85A486" w14:textId="77777777" w:rsidR="006C2008" w:rsidRPr="00050B37" w:rsidRDefault="006C2008" w:rsidP="00050B37">
      <w:pPr>
        <w:pStyle w:val="ListParagraph"/>
        <w:numPr>
          <w:ilvl w:val="2"/>
          <w:numId w:val="1"/>
        </w:numPr>
        <w:spacing w:line="276" w:lineRule="auto"/>
        <w:jc w:val="both"/>
        <w:rPr>
          <w:rFonts w:asciiTheme="majorHAnsi" w:eastAsia="Times New Roman" w:hAnsiTheme="majorHAnsi" w:cs="Times New Roman"/>
          <w:color w:val="000000"/>
        </w:rPr>
      </w:pPr>
      <w:r w:rsidRPr="00050B37">
        <w:rPr>
          <w:rFonts w:asciiTheme="majorHAnsi" w:eastAsia="Times New Roman" w:hAnsiTheme="majorHAnsi" w:cs="Times New Roman"/>
          <w:color w:val="000000"/>
        </w:rPr>
        <w:t>a 1</w:t>
      </w:r>
      <w:r w:rsidRPr="00050B37">
        <w:rPr>
          <w:rFonts w:asciiTheme="majorHAnsi" w:eastAsia="Times New Roman" w:hAnsiTheme="majorHAnsi" w:cs="Times New Roman"/>
          <w:color w:val="000000"/>
          <w:vertAlign w:val="superscript"/>
        </w:rPr>
        <w:t>st</w:t>
      </w:r>
      <w:r w:rsidRPr="00050B37">
        <w:rPr>
          <w:rFonts w:asciiTheme="majorHAnsi" w:eastAsia="Times New Roman" w:hAnsiTheme="majorHAnsi" w:cs="Times New Roman"/>
          <w:color w:val="000000"/>
        </w:rPr>
        <w:t xml:space="preserve"> cousin 19%</w:t>
      </w:r>
    </w:p>
    <w:p w14:paraId="380558C9" w14:textId="77777777" w:rsidR="006C2008" w:rsidRPr="00050B37" w:rsidRDefault="006C2008" w:rsidP="00050B37">
      <w:pPr>
        <w:pStyle w:val="ListParagraph"/>
        <w:numPr>
          <w:ilvl w:val="2"/>
          <w:numId w:val="1"/>
        </w:numPr>
        <w:spacing w:line="276" w:lineRule="auto"/>
        <w:jc w:val="both"/>
        <w:rPr>
          <w:rFonts w:asciiTheme="majorHAnsi" w:eastAsia="Times New Roman" w:hAnsiTheme="majorHAnsi" w:cs="Times New Roman"/>
          <w:color w:val="000000"/>
        </w:rPr>
      </w:pPr>
      <w:r w:rsidRPr="00050B37">
        <w:rPr>
          <w:rFonts w:asciiTheme="majorHAnsi" w:eastAsia="Times New Roman" w:hAnsiTheme="majorHAnsi" w:cs="Times New Roman"/>
          <w:color w:val="000000"/>
        </w:rPr>
        <w:t>a 2</w:t>
      </w:r>
      <w:r w:rsidRPr="00050B37">
        <w:rPr>
          <w:rFonts w:asciiTheme="majorHAnsi" w:eastAsia="Times New Roman" w:hAnsiTheme="majorHAnsi" w:cs="Times New Roman"/>
          <w:color w:val="000000"/>
          <w:vertAlign w:val="superscript"/>
        </w:rPr>
        <w:t>nd</w:t>
      </w:r>
      <w:r w:rsidRPr="00050B37">
        <w:rPr>
          <w:rFonts w:asciiTheme="majorHAnsi" w:eastAsia="Times New Roman" w:hAnsiTheme="majorHAnsi" w:cs="Times New Roman"/>
          <w:color w:val="000000"/>
        </w:rPr>
        <w:t xml:space="preserve"> cousin 34%</w:t>
      </w:r>
    </w:p>
    <w:p w14:paraId="402BE206" w14:textId="127376CA" w:rsidR="006C2008" w:rsidRDefault="006C2008" w:rsidP="00050B37">
      <w:pPr>
        <w:spacing w:line="276" w:lineRule="auto"/>
        <w:jc w:val="both"/>
        <w:rPr>
          <w:rFonts w:asciiTheme="majorHAnsi" w:hAnsiTheme="majorHAnsi"/>
        </w:rPr>
      </w:pPr>
      <w:r w:rsidRPr="00050B37">
        <w:rPr>
          <w:rFonts w:asciiTheme="majorHAnsi" w:eastAsia="Times New Roman" w:hAnsiTheme="majorHAnsi" w:cs="Times New Roman"/>
          <w:color w:val="000000"/>
        </w:rPr>
        <w:lastRenderedPageBreak/>
        <w:br/>
      </w:r>
      <w:r w:rsidR="00E103C4">
        <w:rPr>
          <w:rFonts w:asciiTheme="majorHAnsi" w:hAnsiTheme="majorHAnsi"/>
        </w:rPr>
        <w:t>8</w:t>
      </w:r>
      <w:r w:rsidR="009F6C36">
        <w:rPr>
          <w:rFonts w:asciiTheme="majorHAnsi" w:hAnsiTheme="majorHAnsi"/>
        </w:rPr>
        <w:t xml:space="preserve">. </w:t>
      </w:r>
      <w:r w:rsidR="009D237E" w:rsidRPr="00050B37">
        <w:rPr>
          <w:rFonts w:asciiTheme="majorHAnsi" w:hAnsiTheme="majorHAnsi"/>
        </w:rPr>
        <w:t>Thus there is a considerable amount of support for adoptees from the genetic genealogy community and the success rate for finding birth family is high and increasing.</w:t>
      </w:r>
      <w:r w:rsidR="005A7B85">
        <w:rPr>
          <w:rStyle w:val="FootnoteReference"/>
          <w:rFonts w:asciiTheme="majorHAnsi" w:hAnsiTheme="majorHAnsi"/>
        </w:rPr>
        <w:footnoteReference w:id="10"/>
      </w:r>
      <w:r w:rsidR="003C596D" w:rsidRPr="003C596D">
        <w:rPr>
          <w:rFonts w:asciiTheme="majorHAnsi" w:hAnsiTheme="majorHAnsi"/>
          <w:vertAlign w:val="superscript"/>
        </w:rPr>
        <w:t>,</w:t>
      </w:r>
      <w:r w:rsidR="003C596D">
        <w:rPr>
          <w:rStyle w:val="FootnoteReference"/>
          <w:rFonts w:asciiTheme="majorHAnsi" w:hAnsiTheme="majorHAnsi"/>
        </w:rPr>
        <w:footnoteReference w:id="11"/>
      </w:r>
    </w:p>
    <w:p w14:paraId="683588E4" w14:textId="77777777" w:rsidR="00786FAF" w:rsidRDefault="00786FAF" w:rsidP="00786FAF">
      <w:pPr>
        <w:spacing w:line="276" w:lineRule="auto"/>
        <w:jc w:val="both"/>
        <w:rPr>
          <w:rFonts w:asciiTheme="majorHAnsi" w:hAnsiTheme="majorHAnsi"/>
        </w:rPr>
      </w:pPr>
    </w:p>
    <w:p w14:paraId="72A0DBF3" w14:textId="27CC8C8A" w:rsidR="003C596D" w:rsidRPr="00794FB0" w:rsidRDefault="00E103C4" w:rsidP="00786FAF">
      <w:pPr>
        <w:spacing w:line="276" w:lineRule="auto"/>
        <w:jc w:val="both"/>
        <w:rPr>
          <w:rFonts w:asciiTheme="majorHAnsi" w:hAnsiTheme="majorHAnsi"/>
        </w:rPr>
      </w:pPr>
      <w:r w:rsidRPr="00794FB0">
        <w:rPr>
          <w:rFonts w:asciiTheme="majorHAnsi" w:hAnsiTheme="majorHAnsi"/>
        </w:rPr>
        <w:t>9</w:t>
      </w:r>
      <w:r w:rsidR="009F6C36" w:rsidRPr="00794FB0">
        <w:rPr>
          <w:rFonts w:asciiTheme="majorHAnsi" w:hAnsiTheme="majorHAnsi"/>
        </w:rPr>
        <w:t xml:space="preserve">. </w:t>
      </w:r>
      <w:r w:rsidR="00786FAF" w:rsidRPr="00794FB0">
        <w:rPr>
          <w:rFonts w:asciiTheme="majorHAnsi" w:hAnsiTheme="majorHAnsi"/>
        </w:rPr>
        <w:t>DNA testing will reveal any close DNA matches who are already in the database. Potentially, these matches may include either or both birth parents of the adoptee.  Other close DNA matches may include full or half siblings, uncles, aunts, grandparents or close (first or second) cousins.  There are more people joining these databases all the time and each new member will have their DNA results compared to everyone already there. Thus additional close matches will emerge over time and in many cases all the adoptee will need to do is to sit and wait for a close match that helps him/her connect with birth family.</w:t>
      </w:r>
      <w:r w:rsidR="003C596D" w:rsidRPr="00794FB0">
        <w:rPr>
          <w:rStyle w:val="FootnoteReference"/>
          <w:rFonts w:asciiTheme="majorHAnsi" w:hAnsiTheme="majorHAnsi"/>
        </w:rPr>
        <w:footnoteReference w:id="12"/>
      </w:r>
    </w:p>
    <w:p w14:paraId="7995CC52" w14:textId="77777777" w:rsidR="003C596D" w:rsidRPr="00794FB0" w:rsidRDefault="003C596D" w:rsidP="00786FAF">
      <w:pPr>
        <w:spacing w:line="276" w:lineRule="auto"/>
        <w:jc w:val="both"/>
        <w:rPr>
          <w:rFonts w:asciiTheme="majorHAnsi" w:hAnsiTheme="majorHAnsi"/>
        </w:rPr>
      </w:pPr>
    </w:p>
    <w:p w14:paraId="68D17249" w14:textId="415C9477" w:rsidR="00786FAF" w:rsidRPr="00794FB0" w:rsidRDefault="00E103C4" w:rsidP="00786FAF">
      <w:pPr>
        <w:spacing w:line="276" w:lineRule="auto"/>
        <w:jc w:val="both"/>
        <w:rPr>
          <w:rFonts w:asciiTheme="majorHAnsi" w:hAnsiTheme="majorHAnsi"/>
        </w:rPr>
      </w:pPr>
      <w:r w:rsidRPr="00794FB0">
        <w:rPr>
          <w:rFonts w:asciiTheme="majorHAnsi" w:hAnsiTheme="majorHAnsi"/>
        </w:rPr>
        <w:t>10</w:t>
      </w:r>
      <w:r w:rsidR="009F6C36" w:rsidRPr="00794FB0">
        <w:rPr>
          <w:rFonts w:asciiTheme="majorHAnsi" w:hAnsiTheme="majorHAnsi"/>
        </w:rPr>
        <w:t xml:space="preserve">. </w:t>
      </w:r>
      <w:r w:rsidR="00786FAF" w:rsidRPr="00794FB0">
        <w:rPr>
          <w:rFonts w:asciiTheme="majorHAnsi" w:hAnsiTheme="majorHAnsi"/>
        </w:rPr>
        <w:t xml:space="preserve">Analysis of current matches may identify small </w:t>
      </w:r>
      <w:r w:rsidR="00786FAF" w:rsidRPr="00794FB0">
        <w:rPr>
          <w:rFonts w:asciiTheme="majorHAnsi" w:hAnsiTheme="majorHAnsi"/>
          <w:u w:val="single"/>
        </w:rPr>
        <w:t>groups </w:t>
      </w:r>
      <w:r w:rsidR="00786FAF" w:rsidRPr="00794FB0">
        <w:rPr>
          <w:rFonts w:asciiTheme="majorHAnsi" w:hAnsiTheme="majorHAnsi"/>
        </w:rPr>
        <w:t>of related individuals that include the adoptee. If the connection of any two members of these groups is close enough (e.g. second cousins), this may allow identification one of the adoptees four pairs of great-grandparents. A group of first cousins including the adoptee might then be identified, allowing one of his or her two pairs of grandparents to be identified and possibly contacted if still living.  Ultimately, full or half-siblings of the adoptee may be identified and contacted. If the birth parent or a full sibling or half sibling of the adoptee is willing to provide a DNA sample, then there will be no ambiguity about the DNA results.</w:t>
      </w:r>
    </w:p>
    <w:p w14:paraId="308C6445" w14:textId="77777777" w:rsidR="003A5F5C" w:rsidRPr="00794FB0" w:rsidRDefault="003A5F5C" w:rsidP="00786FAF">
      <w:pPr>
        <w:spacing w:line="276" w:lineRule="auto"/>
        <w:jc w:val="both"/>
        <w:rPr>
          <w:rFonts w:asciiTheme="majorHAnsi" w:hAnsiTheme="majorHAnsi"/>
        </w:rPr>
      </w:pPr>
    </w:p>
    <w:p w14:paraId="14EF6BE2" w14:textId="3F7AD80F" w:rsidR="003A5F5C" w:rsidRPr="00794FB0" w:rsidRDefault="00016DE5" w:rsidP="00050B37">
      <w:pPr>
        <w:spacing w:line="276" w:lineRule="auto"/>
        <w:jc w:val="both"/>
        <w:rPr>
          <w:rFonts w:asciiTheme="majorHAnsi" w:hAnsiTheme="majorHAnsi"/>
        </w:rPr>
      </w:pPr>
      <w:r w:rsidRPr="00794FB0">
        <w:rPr>
          <w:rFonts w:asciiTheme="majorHAnsi" w:hAnsiTheme="majorHAnsi"/>
        </w:rPr>
        <w:t xml:space="preserve">11. </w:t>
      </w:r>
      <w:r w:rsidR="003A5F5C" w:rsidRPr="00794FB0">
        <w:rPr>
          <w:rFonts w:asciiTheme="majorHAnsi" w:hAnsiTheme="majorHAnsi"/>
        </w:rPr>
        <w:t>Th</w:t>
      </w:r>
      <w:r w:rsidR="00786FAF" w:rsidRPr="00794FB0">
        <w:rPr>
          <w:rFonts w:asciiTheme="majorHAnsi" w:hAnsiTheme="majorHAnsi"/>
        </w:rPr>
        <w:t>us th</w:t>
      </w:r>
      <w:r w:rsidR="003A5F5C" w:rsidRPr="00794FB0">
        <w:rPr>
          <w:rFonts w:asciiTheme="majorHAnsi" w:hAnsiTheme="majorHAnsi"/>
        </w:rPr>
        <w:t xml:space="preserve">e </w:t>
      </w:r>
      <w:r w:rsidR="00786FAF" w:rsidRPr="00794FB0">
        <w:rPr>
          <w:rFonts w:asciiTheme="majorHAnsi" w:hAnsiTheme="majorHAnsi"/>
        </w:rPr>
        <w:t xml:space="preserve">usual steps involved in the </w:t>
      </w:r>
      <w:r w:rsidR="003A5F5C" w:rsidRPr="00794FB0">
        <w:rPr>
          <w:rFonts w:asciiTheme="majorHAnsi" w:hAnsiTheme="majorHAnsi"/>
        </w:rPr>
        <w:t>process</w:t>
      </w:r>
      <w:r w:rsidR="003C7C56" w:rsidRPr="00794FB0">
        <w:rPr>
          <w:rFonts w:asciiTheme="majorHAnsi" w:hAnsiTheme="majorHAnsi"/>
        </w:rPr>
        <w:t xml:space="preserve"> of tracing birth family using DNA </w:t>
      </w:r>
      <w:r w:rsidR="00786FAF" w:rsidRPr="00794FB0">
        <w:rPr>
          <w:rFonts w:asciiTheme="majorHAnsi" w:hAnsiTheme="majorHAnsi"/>
        </w:rPr>
        <w:t>can be summarised as follows</w:t>
      </w:r>
      <w:r w:rsidR="003C7C56" w:rsidRPr="00794FB0">
        <w:rPr>
          <w:rFonts w:asciiTheme="majorHAnsi" w:hAnsiTheme="majorHAnsi"/>
        </w:rPr>
        <w:t>:</w:t>
      </w:r>
    </w:p>
    <w:p w14:paraId="4967AF28" w14:textId="1F3C1853" w:rsidR="003C7C56" w:rsidRPr="00794FB0" w:rsidRDefault="009F1225" w:rsidP="00050B37">
      <w:pPr>
        <w:pStyle w:val="ListParagraph"/>
        <w:numPr>
          <w:ilvl w:val="0"/>
          <w:numId w:val="12"/>
        </w:numPr>
        <w:spacing w:line="276" w:lineRule="auto"/>
        <w:jc w:val="both"/>
        <w:rPr>
          <w:rFonts w:asciiTheme="majorHAnsi" w:hAnsiTheme="majorHAnsi"/>
        </w:rPr>
      </w:pPr>
      <w:r w:rsidRPr="00794FB0">
        <w:rPr>
          <w:rFonts w:asciiTheme="majorHAnsi" w:hAnsiTheme="majorHAnsi"/>
        </w:rPr>
        <w:t xml:space="preserve">the adoptee tests with </w:t>
      </w:r>
      <w:r w:rsidR="009B039A" w:rsidRPr="00794FB0">
        <w:rPr>
          <w:rFonts w:asciiTheme="majorHAnsi" w:hAnsiTheme="majorHAnsi"/>
        </w:rPr>
        <w:t>some/</w:t>
      </w:r>
      <w:r w:rsidRPr="00794FB0">
        <w:rPr>
          <w:rFonts w:asciiTheme="majorHAnsi" w:hAnsiTheme="majorHAnsi"/>
        </w:rPr>
        <w:t>all of the</w:t>
      </w:r>
      <w:r w:rsidR="003C7C56" w:rsidRPr="00794FB0">
        <w:rPr>
          <w:rFonts w:asciiTheme="majorHAnsi" w:hAnsiTheme="majorHAnsi"/>
        </w:rPr>
        <w:t xml:space="preserve"> major companies - results take 4-8 weeks</w:t>
      </w:r>
    </w:p>
    <w:p w14:paraId="7ECF73F6" w14:textId="03F8E8C5" w:rsidR="003C7C56" w:rsidRPr="00794FB0" w:rsidRDefault="003C7C56" w:rsidP="00050B37">
      <w:pPr>
        <w:pStyle w:val="ListParagraph"/>
        <w:numPr>
          <w:ilvl w:val="0"/>
          <w:numId w:val="12"/>
        </w:numPr>
        <w:spacing w:line="276" w:lineRule="auto"/>
        <w:jc w:val="both"/>
        <w:rPr>
          <w:rFonts w:asciiTheme="majorHAnsi" w:hAnsiTheme="majorHAnsi"/>
        </w:rPr>
      </w:pPr>
      <w:r w:rsidRPr="00794FB0">
        <w:rPr>
          <w:rFonts w:asciiTheme="majorHAnsi" w:hAnsiTheme="majorHAnsi"/>
        </w:rPr>
        <w:t xml:space="preserve">the </w:t>
      </w:r>
      <w:r w:rsidR="0080085C" w:rsidRPr="00794FB0">
        <w:rPr>
          <w:rFonts w:asciiTheme="majorHAnsi" w:hAnsiTheme="majorHAnsi"/>
        </w:rPr>
        <w:t xml:space="preserve">results reveal that the </w:t>
      </w:r>
      <w:r w:rsidRPr="00794FB0">
        <w:rPr>
          <w:rFonts w:asciiTheme="majorHAnsi" w:hAnsiTheme="majorHAnsi"/>
        </w:rPr>
        <w:t xml:space="preserve">adoptee </w:t>
      </w:r>
      <w:r w:rsidR="00530BCE" w:rsidRPr="00794FB0">
        <w:rPr>
          <w:rFonts w:asciiTheme="majorHAnsi" w:hAnsiTheme="majorHAnsi"/>
        </w:rPr>
        <w:t xml:space="preserve">frequently </w:t>
      </w:r>
      <w:r w:rsidR="009F1225" w:rsidRPr="00794FB0">
        <w:rPr>
          <w:rFonts w:asciiTheme="majorHAnsi" w:hAnsiTheme="majorHAnsi"/>
        </w:rPr>
        <w:t>has</w:t>
      </w:r>
      <w:r w:rsidRPr="00794FB0">
        <w:rPr>
          <w:rFonts w:asciiTheme="majorHAnsi" w:hAnsiTheme="majorHAnsi"/>
        </w:rPr>
        <w:t xml:space="preserve"> </w:t>
      </w:r>
      <w:r w:rsidR="009B039A" w:rsidRPr="00794FB0">
        <w:rPr>
          <w:rFonts w:asciiTheme="majorHAnsi" w:hAnsiTheme="majorHAnsi"/>
        </w:rPr>
        <w:t xml:space="preserve">some </w:t>
      </w:r>
      <w:r w:rsidR="0080085C" w:rsidRPr="00794FB0">
        <w:rPr>
          <w:rFonts w:asciiTheme="majorHAnsi" w:hAnsiTheme="majorHAnsi"/>
        </w:rPr>
        <w:t xml:space="preserve">relatively </w:t>
      </w:r>
      <w:r w:rsidRPr="00794FB0">
        <w:rPr>
          <w:rFonts w:asciiTheme="majorHAnsi" w:hAnsiTheme="majorHAnsi"/>
        </w:rPr>
        <w:t xml:space="preserve">close matches </w:t>
      </w:r>
      <w:r w:rsidR="0080085C" w:rsidRPr="00794FB0">
        <w:rPr>
          <w:rFonts w:asciiTheme="majorHAnsi" w:hAnsiTheme="majorHAnsi"/>
        </w:rPr>
        <w:t>(2</w:t>
      </w:r>
      <w:r w:rsidR="0080085C" w:rsidRPr="00794FB0">
        <w:rPr>
          <w:rFonts w:asciiTheme="majorHAnsi" w:hAnsiTheme="majorHAnsi"/>
          <w:vertAlign w:val="superscript"/>
        </w:rPr>
        <w:t>nd</w:t>
      </w:r>
      <w:r w:rsidR="0080085C" w:rsidRPr="00794FB0">
        <w:rPr>
          <w:rFonts w:asciiTheme="majorHAnsi" w:hAnsiTheme="majorHAnsi"/>
        </w:rPr>
        <w:t xml:space="preserve"> to 3</w:t>
      </w:r>
      <w:r w:rsidR="0080085C" w:rsidRPr="00794FB0">
        <w:rPr>
          <w:rFonts w:asciiTheme="majorHAnsi" w:hAnsiTheme="majorHAnsi"/>
          <w:vertAlign w:val="superscript"/>
        </w:rPr>
        <w:t>rd</w:t>
      </w:r>
      <w:r w:rsidR="0080085C" w:rsidRPr="00794FB0">
        <w:rPr>
          <w:rFonts w:asciiTheme="majorHAnsi" w:hAnsiTheme="majorHAnsi"/>
        </w:rPr>
        <w:t xml:space="preserve"> cousins) </w:t>
      </w:r>
      <w:r w:rsidRPr="00794FB0">
        <w:rPr>
          <w:rFonts w:asciiTheme="majorHAnsi" w:hAnsiTheme="majorHAnsi"/>
        </w:rPr>
        <w:t>within one or more of the companies’ databases</w:t>
      </w:r>
    </w:p>
    <w:p w14:paraId="46DF7783" w14:textId="2F717214" w:rsidR="003C7C56" w:rsidRPr="00050B37" w:rsidRDefault="003C7C56" w:rsidP="00050B37">
      <w:pPr>
        <w:pStyle w:val="ListParagraph"/>
        <w:numPr>
          <w:ilvl w:val="0"/>
          <w:numId w:val="12"/>
        </w:numPr>
        <w:spacing w:line="276" w:lineRule="auto"/>
        <w:jc w:val="both"/>
        <w:rPr>
          <w:rFonts w:asciiTheme="majorHAnsi" w:hAnsiTheme="majorHAnsi"/>
        </w:rPr>
      </w:pPr>
      <w:r w:rsidRPr="00050B37">
        <w:rPr>
          <w:rFonts w:asciiTheme="majorHAnsi" w:hAnsiTheme="majorHAnsi"/>
        </w:rPr>
        <w:t xml:space="preserve">family trees for these close matches are </w:t>
      </w:r>
      <w:r w:rsidR="00E32382">
        <w:rPr>
          <w:rFonts w:asciiTheme="majorHAnsi" w:hAnsiTheme="majorHAnsi"/>
        </w:rPr>
        <w:t xml:space="preserve">examined (or </w:t>
      </w:r>
      <w:r w:rsidRPr="00050B37">
        <w:rPr>
          <w:rFonts w:asciiTheme="majorHAnsi" w:hAnsiTheme="majorHAnsi"/>
        </w:rPr>
        <w:t>constructed</w:t>
      </w:r>
      <w:r w:rsidR="00E32382">
        <w:rPr>
          <w:rFonts w:asciiTheme="majorHAnsi" w:hAnsiTheme="majorHAnsi"/>
        </w:rPr>
        <w:t>)</w:t>
      </w:r>
      <w:r w:rsidRPr="00050B37">
        <w:rPr>
          <w:rFonts w:asciiTheme="majorHAnsi" w:hAnsiTheme="majorHAnsi"/>
        </w:rPr>
        <w:t xml:space="preserve"> and specific ancestors (e.g. great grandparents) of the adoptee are identified at the point of intersection of the various family trees</w:t>
      </w:r>
    </w:p>
    <w:p w14:paraId="21BA62F1" w14:textId="2E322429" w:rsidR="003C7C56" w:rsidRPr="00050B37" w:rsidRDefault="003C7C56" w:rsidP="00050B37">
      <w:pPr>
        <w:pStyle w:val="ListParagraph"/>
        <w:numPr>
          <w:ilvl w:val="0"/>
          <w:numId w:val="12"/>
        </w:numPr>
        <w:spacing w:line="276" w:lineRule="auto"/>
        <w:jc w:val="both"/>
        <w:rPr>
          <w:rFonts w:asciiTheme="majorHAnsi" w:hAnsiTheme="majorHAnsi"/>
        </w:rPr>
      </w:pPr>
      <w:r w:rsidRPr="00050B37">
        <w:rPr>
          <w:rFonts w:asciiTheme="majorHAnsi" w:hAnsiTheme="majorHAnsi"/>
        </w:rPr>
        <w:t>all the descendants of these ancestors are traced a</w:t>
      </w:r>
      <w:r w:rsidRPr="00E32382">
        <w:rPr>
          <w:rFonts w:asciiTheme="majorHAnsi" w:hAnsiTheme="majorHAnsi"/>
        </w:rPr>
        <w:t xml:space="preserve">nd people </w:t>
      </w:r>
      <w:r w:rsidR="00A1743D" w:rsidRPr="00E32382">
        <w:rPr>
          <w:rFonts w:asciiTheme="majorHAnsi" w:hAnsiTheme="majorHAnsi"/>
        </w:rPr>
        <w:t xml:space="preserve">living at the time of the adoptees birth are </w:t>
      </w:r>
      <w:r w:rsidRPr="00E32382">
        <w:rPr>
          <w:rFonts w:asciiTheme="majorHAnsi" w:hAnsiTheme="majorHAnsi"/>
        </w:rPr>
        <w:t xml:space="preserve">identified </w:t>
      </w:r>
      <w:r w:rsidRPr="00050B37">
        <w:rPr>
          <w:rFonts w:asciiTheme="majorHAnsi" w:hAnsiTheme="majorHAnsi"/>
        </w:rPr>
        <w:t>– one of them will be the birth parent</w:t>
      </w:r>
    </w:p>
    <w:p w14:paraId="47F8DB60" w14:textId="6EFB0A60" w:rsidR="003C7C56" w:rsidRPr="00050B37" w:rsidRDefault="003C7C56" w:rsidP="00050B37">
      <w:pPr>
        <w:pStyle w:val="ListParagraph"/>
        <w:numPr>
          <w:ilvl w:val="0"/>
          <w:numId w:val="12"/>
        </w:numPr>
        <w:spacing w:line="276" w:lineRule="auto"/>
        <w:jc w:val="both"/>
        <w:rPr>
          <w:rFonts w:asciiTheme="majorHAnsi" w:hAnsiTheme="majorHAnsi"/>
        </w:rPr>
      </w:pPr>
      <w:r w:rsidRPr="00050B37">
        <w:rPr>
          <w:rFonts w:asciiTheme="majorHAnsi" w:hAnsiTheme="majorHAnsi"/>
        </w:rPr>
        <w:t>the most likely candidate</w:t>
      </w:r>
      <w:r w:rsidR="00E32382">
        <w:rPr>
          <w:rFonts w:asciiTheme="majorHAnsi" w:hAnsiTheme="majorHAnsi"/>
        </w:rPr>
        <w:t>s</w:t>
      </w:r>
      <w:r w:rsidRPr="00050B37">
        <w:rPr>
          <w:rFonts w:asciiTheme="majorHAnsi" w:hAnsiTheme="majorHAnsi"/>
        </w:rPr>
        <w:t xml:space="preserve"> </w:t>
      </w:r>
      <w:r w:rsidR="00407145" w:rsidRPr="00050B37">
        <w:rPr>
          <w:rFonts w:asciiTheme="majorHAnsi" w:hAnsiTheme="majorHAnsi"/>
        </w:rPr>
        <w:t xml:space="preserve">for the birth parent </w:t>
      </w:r>
      <w:r w:rsidR="00E32382">
        <w:rPr>
          <w:rFonts w:asciiTheme="majorHAnsi" w:hAnsiTheme="majorHAnsi"/>
        </w:rPr>
        <w:t>are</w:t>
      </w:r>
      <w:r w:rsidRPr="00050B37">
        <w:rPr>
          <w:rFonts w:asciiTheme="majorHAnsi" w:hAnsiTheme="majorHAnsi"/>
        </w:rPr>
        <w:t xml:space="preserve"> identified (i.e. </w:t>
      </w:r>
      <w:r w:rsidR="00E32382">
        <w:rPr>
          <w:rFonts w:asciiTheme="majorHAnsi" w:hAnsiTheme="majorHAnsi"/>
        </w:rPr>
        <w:t>people</w:t>
      </w:r>
      <w:r w:rsidRPr="00050B37">
        <w:rPr>
          <w:rFonts w:asciiTheme="majorHAnsi" w:hAnsiTheme="majorHAnsi"/>
        </w:rPr>
        <w:t xml:space="preserve"> who </w:t>
      </w:r>
      <w:r w:rsidR="00E32382">
        <w:rPr>
          <w:rFonts w:asciiTheme="majorHAnsi" w:hAnsiTheme="majorHAnsi"/>
        </w:rPr>
        <w:t>were</w:t>
      </w:r>
      <w:r w:rsidRPr="00050B37">
        <w:rPr>
          <w:rFonts w:asciiTheme="majorHAnsi" w:hAnsiTheme="majorHAnsi"/>
        </w:rPr>
        <w:t xml:space="preserve"> in the right place at the right time)</w:t>
      </w:r>
    </w:p>
    <w:p w14:paraId="65460C25" w14:textId="55BDE0B7" w:rsidR="003C7C56" w:rsidRPr="00050B37" w:rsidRDefault="003C7C56" w:rsidP="00050B37">
      <w:pPr>
        <w:pStyle w:val="ListParagraph"/>
        <w:numPr>
          <w:ilvl w:val="0"/>
          <w:numId w:val="12"/>
        </w:numPr>
        <w:spacing w:line="276" w:lineRule="auto"/>
        <w:jc w:val="both"/>
        <w:rPr>
          <w:rFonts w:asciiTheme="majorHAnsi" w:hAnsiTheme="majorHAnsi"/>
        </w:rPr>
      </w:pPr>
      <w:r w:rsidRPr="00050B37">
        <w:rPr>
          <w:rFonts w:asciiTheme="majorHAnsi" w:hAnsiTheme="majorHAnsi"/>
        </w:rPr>
        <w:t xml:space="preserve">potential birth family </w:t>
      </w:r>
      <w:r w:rsidR="00137A41" w:rsidRPr="00050B37">
        <w:rPr>
          <w:rFonts w:asciiTheme="majorHAnsi" w:hAnsiTheme="majorHAnsi"/>
        </w:rPr>
        <w:t xml:space="preserve">relatives </w:t>
      </w:r>
      <w:r w:rsidRPr="00050B37">
        <w:rPr>
          <w:rFonts w:asciiTheme="majorHAnsi" w:hAnsiTheme="majorHAnsi"/>
        </w:rPr>
        <w:t>are approached and asked to help by supplying a DNA sample</w:t>
      </w:r>
      <w:r w:rsidR="00137A41" w:rsidRPr="00050B37">
        <w:rPr>
          <w:rFonts w:asciiTheme="majorHAnsi" w:hAnsiTheme="majorHAnsi"/>
        </w:rPr>
        <w:t>. In many cases, they are very eager to help the adoptee and act as “middlemen”, facilitating contact with other family members, including half-siblings and birth parents</w:t>
      </w:r>
      <w:r w:rsidR="004C58F4">
        <w:rPr>
          <w:rFonts w:asciiTheme="majorHAnsi" w:hAnsiTheme="majorHAnsi"/>
        </w:rPr>
        <w:t xml:space="preserve"> of the adoptee</w:t>
      </w:r>
      <w:r w:rsidR="00137A41" w:rsidRPr="00050B37">
        <w:rPr>
          <w:rFonts w:asciiTheme="majorHAnsi" w:hAnsiTheme="majorHAnsi"/>
        </w:rPr>
        <w:t>.</w:t>
      </w:r>
    </w:p>
    <w:p w14:paraId="4B4CD669" w14:textId="4D248FBD" w:rsidR="003C7C56" w:rsidRPr="00050B37" w:rsidRDefault="003C7C56" w:rsidP="00050B37">
      <w:pPr>
        <w:pStyle w:val="ListParagraph"/>
        <w:numPr>
          <w:ilvl w:val="0"/>
          <w:numId w:val="12"/>
        </w:numPr>
        <w:spacing w:line="276" w:lineRule="auto"/>
        <w:jc w:val="both"/>
        <w:rPr>
          <w:rFonts w:asciiTheme="majorHAnsi" w:hAnsiTheme="majorHAnsi"/>
        </w:rPr>
      </w:pPr>
      <w:r w:rsidRPr="00050B37">
        <w:rPr>
          <w:rFonts w:asciiTheme="majorHAnsi" w:hAnsiTheme="majorHAnsi"/>
        </w:rPr>
        <w:lastRenderedPageBreak/>
        <w:t>eventually, after sequential DNA testing of potential birth family, a close family member is identified (usually a half-sibling)</w:t>
      </w:r>
      <w:r w:rsidR="00407145" w:rsidRPr="00050B37">
        <w:rPr>
          <w:rFonts w:asciiTheme="majorHAnsi" w:hAnsiTheme="majorHAnsi"/>
        </w:rPr>
        <w:t xml:space="preserve"> thus confirming the identity of one </w:t>
      </w:r>
      <w:r w:rsidR="004C58F4">
        <w:rPr>
          <w:rFonts w:asciiTheme="majorHAnsi" w:hAnsiTheme="majorHAnsi"/>
        </w:rPr>
        <w:t xml:space="preserve">of the adoptee’s </w:t>
      </w:r>
      <w:r w:rsidR="00407145" w:rsidRPr="00050B37">
        <w:rPr>
          <w:rFonts w:asciiTheme="majorHAnsi" w:hAnsiTheme="majorHAnsi"/>
        </w:rPr>
        <w:t>birth parent</w:t>
      </w:r>
      <w:r w:rsidR="004C58F4">
        <w:rPr>
          <w:rFonts w:asciiTheme="majorHAnsi" w:hAnsiTheme="majorHAnsi"/>
        </w:rPr>
        <w:t>s</w:t>
      </w:r>
    </w:p>
    <w:p w14:paraId="1FFBE972" w14:textId="0EAB1157" w:rsidR="00407145" w:rsidRPr="00050B37" w:rsidRDefault="00407145" w:rsidP="00050B37">
      <w:pPr>
        <w:pStyle w:val="ListParagraph"/>
        <w:numPr>
          <w:ilvl w:val="0"/>
          <w:numId w:val="12"/>
        </w:numPr>
        <w:spacing w:line="276" w:lineRule="auto"/>
        <w:jc w:val="both"/>
        <w:rPr>
          <w:rFonts w:asciiTheme="majorHAnsi" w:hAnsiTheme="majorHAnsi"/>
        </w:rPr>
      </w:pPr>
      <w:r w:rsidRPr="00050B37">
        <w:rPr>
          <w:rFonts w:asciiTheme="majorHAnsi" w:hAnsiTheme="majorHAnsi"/>
        </w:rPr>
        <w:t xml:space="preserve">the same process is repeated for </w:t>
      </w:r>
      <w:r w:rsidR="004C58F4">
        <w:rPr>
          <w:rFonts w:asciiTheme="majorHAnsi" w:hAnsiTheme="majorHAnsi"/>
        </w:rPr>
        <w:t xml:space="preserve">tracing </w:t>
      </w:r>
      <w:r w:rsidRPr="00050B37">
        <w:rPr>
          <w:rFonts w:asciiTheme="majorHAnsi" w:hAnsiTheme="majorHAnsi"/>
        </w:rPr>
        <w:t>the other birth parent</w:t>
      </w:r>
    </w:p>
    <w:p w14:paraId="6E8AD333" w14:textId="77777777" w:rsidR="00433E8B" w:rsidRPr="00050B37" w:rsidRDefault="00433E8B" w:rsidP="00050B37">
      <w:pPr>
        <w:spacing w:line="276" w:lineRule="auto"/>
        <w:jc w:val="both"/>
        <w:rPr>
          <w:rFonts w:asciiTheme="majorHAnsi" w:hAnsiTheme="majorHAnsi"/>
        </w:rPr>
      </w:pPr>
    </w:p>
    <w:p w14:paraId="3B46CC6D" w14:textId="66BF82C0" w:rsidR="00407145" w:rsidRPr="00794FB0" w:rsidRDefault="00016DE5" w:rsidP="00050B37">
      <w:pPr>
        <w:spacing w:line="276" w:lineRule="auto"/>
        <w:jc w:val="both"/>
        <w:rPr>
          <w:rFonts w:asciiTheme="majorHAnsi" w:hAnsiTheme="majorHAnsi"/>
        </w:rPr>
      </w:pPr>
      <w:r>
        <w:rPr>
          <w:rFonts w:asciiTheme="majorHAnsi" w:hAnsiTheme="majorHAnsi"/>
        </w:rPr>
        <w:t xml:space="preserve">12. </w:t>
      </w:r>
      <w:r w:rsidR="0080085C" w:rsidRPr="00050B37">
        <w:rPr>
          <w:rFonts w:asciiTheme="majorHAnsi" w:hAnsiTheme="majorHAnsi"/>
        </w:rPr>
        <w:t xml:space="preserve">Thus the use of DNA involves a combination of DNA testing </w:t>
      </w:r>
      <w:r w:rsidR="0080085C" w:rsidRPr="00050B37">
        <w:rPr>
          <w:rFonts w:asciiTheme="majorHAnsi" w:hAnsiTheme="majorHAnsi"/>
          <w:u w:val="single"/>
        </w:rPr>
        <w:t>and</w:t>
      </w:r>
      <w:r w:rsidR="0080085C" w:rsidRPr="00050B37">
        <w:rPr>
          <w:rFonts w:asciiTheme="majorHAnsi" w:hAnsiTheme="majorHAnsi"/>
        </w:rPr>
        <w:t xml:space="preserve"> traditional genealogy (i.e. building family trees for any close genetic matches). </w:t>
      </w:r>
      <w:r w:rsidR="00633C15">
        <w:rPr>
          <w:rFonts w:asciiTheme="majorHAnsi" w:hAnsiTheme="majorHAnsi"/>
        </w:rPr>
        <w:t xml:space="preserve">Furthermore, </w:t>
      </w:r>
      <w:r w:rsidR="00AC3CE3">
        <w:rPr>
          <w:rFonts w:asciiTheme="majorHAnsi" w:hAnsiTheme="majorHAnsi"/>
        </w:rPr>
        <w:t xml:space="preserve">testing </w:t>
      </w:r>
      <w:r w:rsidR="00633C15">
        <w:rPr>
          <w:rFonts w:asciiTheme="majorHAnsi" w:hAnsiTheme="majorHAnsi"/>
        </w:rPr>
        <w:t xml:space="preserve">several </w:t>
      </w:r>
      <w:r w:rsidR="00AC3CE3">
        <w:rPr>
          <w:rFonts w:asciiTheme="majorHAnsi" w:hAnsiTheme="majorHAnsi"/>
        </w:rPr>
        <w:t>people is usually</w:t>
      </w:r>
      <w:r w:rsidR="00633C15">
        <w:rPr>
          <w:rFonts w:asciiTheme="majorHAnsi" w:hAnsiTheme="majorHAnsi"/>
        </w:rPr>
        <w:t xml:space="preserve"> required</w:t>
      </w:r>
      <w:r w:rsidR="00AC3CE3">
        <w:rPr>
          <w:rFonts w:asciiTheme="majorHAnsi" w:hAnsiTheme="majorHAnsi"/>
        </w:rPr>
        <w:t xml:space="preserve"> before the immediate birth family can be identified</w:t>
      </w:r>
      <w:r w:rsidR="00633C15">
        <w:rPr>
          <w:rFonts w:asciiTheme="majorHAnsi" w:hAnsiTheme="majorHAnsi"/>
        </w:rPr>
        <w:t xml:space="preserve">. </w:t>
      </w:r>
      <w:r w:rsidR="00407145" w:rsidRPr="00050B37">
        <w:rPr>
          <w:rFonts w:asciiTheme="majorHAnsi" w:hAnsiTheme="majorHAnsi"/>
        </w:rPr>
        <w:t xml:space="preserve">On average, this process has been taking about 2 years to complete but this timescale </w:t>
      </w:r>
      <w:r w:rsidR="004C58F4">
        <w:rPr>
          <w:rFonts w:asciiTheme="majorHAnsi" w:hAnsiTheme="majorHAnsi"/>
        </w:rPr>
        <w:t>is decreasing</w:t>
      </w:r>
      <w:r w:rsidR="00407145" w:rsidRPr="00050B37">
        <w:rPr>
          <w:rFonts w:asciiTheme="majorHAnsi" w:hAnsiTheme="majorHAnsi"/>
        </w:rPr>
        <w:t xml:space="preserve"> as </w:t>
      </w:r>
      <w:r w:rsidR="00407145" w:rsidRPr="00794FB0">
        <w:rPr>
          <w:rFonts w:asciiTheme="majorHAnsi" w:hAnsiTheme="majorHAnsi"/>
        </w:rPr>
        <w:t>the database size increases.</w:t>
      </w:r>
    </w:p>
    <w:p w14:paraId="364A6477" w14:textId="77777777" w:rsidR="00633C15" w:rsidRPr="00794FB0" w:rsidRDefault="00633C15" w:rsidP="00050B37">
      <w:pPr>
        <w:spacing w:line="276" w:lineRule="auto"/>
        <w:jc w:val="both"/>
        <w:rPr>
          <w:rFonts w:asciiTheme="majorHAnsi" w:hAnsiTheme="majorHAnsi"/>
        </w:rPr>
      </w:pPr>
    </w:p>
    <w:p w14:paraId="0BA1FD67" w14:textId="5C07EEA4" w:rsidR="009F6C36" w:rsidRPr="00794FB0" w:rsidRDefault="00016DE5" w:rsidP="009F6C36">
      <w:pPr>
        <w:spacing w:line="276" w:lineRule="auto"/>
        <w:jc w:val="both"/>
        <w:rPr>
          <w:rFonts w:asciiTheme="majorHAnsi" w:hAnsiTheme="majorHAnsi"/>
        </w:rPr>
      </w:pPr>
      <w:r w:rsidRPr="00794FB0">
        <w:rPr>
          <w:rFonts w:asciiTheme="majorHAnsi" w:hAnsiTheme="majorHAnsi"/>
        </w:rPr>
        <w:t xml:space="preserve">13. </w:t>
      </w:r>
      <w:r w:rsidR="009F6C36" w:rsidRPr="00794FB0">
        <w:rPr>
          <w:rFonts w:asciiTheme="majorHAnsi" w:hAnsiTheme="majorHAnsi"/>
        </w:rPr>
        <w:t xml:space="preserve">There are a lot of people who are not immediate birth family to the adoptee (e.g. first cousins) but who would like to be available to answer any questions should the adoptee ever wish to make enquiries. This is the sole motivation behind some people who undertake DNA tests. </w:t>
      </w:r>
    </w:p>
    <w:p w14:paraId="60831F86" w14:textId="77777777" w:rsidR="009F6C36" w:rsidRPr="00794FB0" w:rsidRDefault="009F6C36" w:rsidP="00050B37">
      <w:pPr>
        <w:spacing w:line="276" w:lineRule="auto"/>
        <w:jc w:val="both"/>
        <w:rPr>
          <w:rFonts w:asciiTheme="majorHAnsi" w:hAnsiTheme="majorHAnsi"/>
        </w:rPr>
      </w:pPr>
    </w:p>
    <w:p w14:paraId="7A614CE5" w14:textId="68A2BE5D" w:rsidR="00AA2037" w:rsidRPr="00794FB0" w:rsidRDefault="00016DE5" w:rsidP="00050B37">
      <w:pPr>
        <w:spacing w:line="276" w:lineRule="auto"/>
        <w:jc w:val="both"/>
        <w:rPr>
          <w:rFonts w:asciiTheme="majorHAnsi" w:hAnsiTheme="majorHAnsi"/>
        </w:rPr>
      </w:pPr>
      <w:r w:rsidRPr="00794FB0">
        <w:rPr>
          <w:rFonts w:asciiTheme="majorHAnsi" w:hAnsiTheme="majorHAnsi"/>
        </w:rPr>
        <w:t xml:space="preserve">14. </w:t>
      </w:r>
      <w:r w:rsidR="00633C15" w:rsidRPr="00794FB0">
        <w:rPr>
          <w:rFonts w:asciiTheme="majorHAnsi" w:hAnsiTheme="majorHAnsi"/>
        </w:rPr>
        <w:t xml:space="preserve">The general guidance given by genetic genealogists to adoptees aiming to reconnect with families separated by adoption, whether using DNA or more conventional methods, is not to rush in without the advice of an experienced genetic genealogist, social worker, or other professional support, as there will only be one chance to make the critical first contact </w:t>
      </w:r>
      <w:r w:rsidR="004C58F4" w:rsidRPr="00794FB0">
        <w:rPr>
          <w:rFonts w:asciiTheme="majorHAnsi" w:hAnsiTheme="majorHAnsi"/>
        </w:rPr>
        <w:t xml:space="preserve">with immediate family </w:t>
      </w:r>
      <w:r w:rsidR="00633C15" w:rsidRPr="00794FB0">
        <w:rPr>
          <w:rFonts w:asciiTheme="majorHAnsi" w:hAnsiTheme="majorHAnsi"/>
        </w:rPr>
        <w:t>a success.  </w:t>
      </w:r>
      <w:r w:rsidR="004C58F4" w:rsidRPr="00794FB0">
        <w:rPr>
          <w:rFonts w:asciiTheme="majorHAnsi" w:hAnsiTheme="majorHAnsi"/>
        </w:rPr>
        <w:t>In most cases, the adoptee makes direct contact with their genetic matches (including immediate family) and the genetic genealogist merely interprets the DNA results, assists with building family trees, and generally points them in the right direction.</w:t>
      </w:r>
      <w:r w:rsidR="004149CB" w:rsidRPr="00794FB0">
        <w:rPr>
          <w:rStyle w:val="FootnoteReference"/>
          <w:rFonts w:asciiTheme="majorHAnsi" w:hAnsiTheme="majorHAnsi"/>
        </w:rPr>
        <w:footnoteReference w:id="13"/>
      </w:r>
    </w:p>
    <w:p w14:paraId="1D5235CA" w14:textId="77777777" w:rsidR="00AA2037" w:rsidRPr="00794FB0" w:rsidRDefault="00AA2037" w:rsidP="00050B37">
      <w:pPr>
        <w:spacing w:line="276" w:lineRule="auto"/>
        <w:jc w:val="both"/>
        <w:rPr>
          <w:rFonts w:asciiTheme="majorHAnsi" w:hAnsiTheme="majorHAnsi"/>
        </w:rPr>
      </w:pPr>
    </w:p>
    <w:p w14:paraId="69287FA4" w14:textId="39961AB6" w:rsidR="00EF1204" w:rsidRPr="00794FB0" w:rsidRDefault="00016DE5" w:rsidP="00050B37">
      <w:pPr>
        <w:spacing w:line="276" w:lineRule="auto"/>
        <w:jc w:val="both"/>
        <w:rPr>
          <w:rFonts w:asciiTheme="majorHAnsi" w:hAnsiTheme="majorHAnsi"/>
        </w:rPr>
      </w:pPr>
      <w:r w:rsidRPr="00794FB0">
        <w:rPr>
          <w:rFonts w:asciiTheme="majorHAnsi" w:hAnsiTheme="majorHAnsi"/>
        </w:rPr>
        <w:t xml:space="preserve">15. </w:t>
      </w:r>
      <w:r w:rsidR="0046571B" w:rsidRPr="00794FB0">
        <w:rPr>
          <w:rFonts w:asciiTheme="majorHAnsi" w:hAnsiTheme="majorHAnsi"/>
        </w:rPr>
        <w:t>Most</w:t>
      </w:r>
      <w:r w:rsidR="00AA2037" w:rsidRPr="00794FB0">
        <w:rPr>
          <w:rFonts w:asciiTheme="majorHAnsi" w:hAnsiTheme="majorHAnsi"/>
        </w:rPr>
        <w:t xml:space="preserve"> genetic genealogists do not have the professional training or experience to counsel the adoptee on how to </w:t>
      </w:r>
      <w:r w:rsidR="0046571B" w:rsidRPr="00794FB0">
        <w:rPr>
          <w:rFonts w:asciiTheme="majorHAnsi" w:hAnsiTheme="majorHAnsi"/>
        </w:rPr>
        <w:t>best approach the first contact with</w:t>
      </w:r>
      <w:r w:rsidR="00AA2037" w:rsidRPr="00794FB0">
        <w:rPr>
          <w:rFonts w:asciiTheme="majorHAnsi" w:hAnsiTheme="majorHAnsi"/>
        </w:rPr>
        <w:t xml:space="preserve"> their birth family</w:t>
      </w:r>
      <w:r w:rsidR="0046571B" w:rsidRPr="00794FB0">
        <w:rPr>
          <w:rFonts w:asciiTheme="majorHAnsi" w:hAnsiTheme="majorHAnsi"/>
        </w:rPr>
        <w:t>,</w:t>
      </w:r>
      <w:r w:rsidR="00AA2037" w:rsidRPr="00794FB0">
        <w:rPr>
          <w:rFonts w:asciiTheme="majorHAnsi" w:hAnsiTheme="majorHAnsi"/>
        </w:rPr>
        <w:t xml:space="preserve"> or how to manage expectations and emotions associated with </w:t>
      </w:r>
      <w:r w:rsidR="0046571B" w:rsidRPr="00794FB0">
        <w:rPr>
          <w:rFonts w:asciiTheme="majorHAnsi" w:hAnsiTheme="majorHAnsi"/>
        </w:rPr>
        <w:t>developing this new relationship</w:t>
      </w:r>
      <w:r w:rsidR="00AA2037" w:rsidRPr="00794FB0">
        <w:rPr>
          <w:rFonts w:asciiTheme="majorHAnsi" w:hAnsiTheme="majorHAnsi"/>
        </w:rPr>
        <w:t>.</w:t>
      </w:r>
    </w:p>
    <w:p w14:paraId="5ED52F41" w14:textId="1B76E99C" w:rsidR="007A11D6" w:rsidRPr="00050B37" w:rsidRDefault="003758CA" w:rsidP="00EF1204">
      <w:pPr>
        <w:pStyle w:val="Heading1"/>
        <w:numPr>
          <w:ilvl w:val="0"/>
          <w:numId w:val="17"/>
        </w:numPr>
        <w:spacing w:line="276" w:lineRule="auto"/>
        <w:jc w:val="both"/>
      </w:pPr>
      <w:bookmarkStart w:id="10" w:name="_Toc359704137"/>
      <w:r w:rsidRPr="00050B37">
        <w:t>T</w:t>
      </w:r>
      <w:r w:rsidR="007A11D6" w:rsidRPr="00050B37">
        <w:t>he proposed Adoption Bill</w:t>
      </w:r>
      <w:r w:rsidRPr="00050B37">
        <w:t xml:space="preserve"> 2016</w:t>
      </w:r>
      <w:r w:rsidR="00CF5AC7" w:rsidRPr="00050B37">
        <w:t xml:space="preserve"> – general comments</w:t>
      </w:r>
      <w:bookmarkEnd w:id="10"/>
    </w:p>
    <w:p w14:paraId="3382C7D3" w14:textId="77777777" w:rsidR="007A11D6" w:rsidRPr="00050B37" w:rsidRDefault="007A11D6" w:rsidP="00050B37">
      <w:pPr>
        <w:spacing w:line="276" w:lineRule="auto"/>
        <w:jc w:val="both"/>
        <w:rPr>
          <w:rFonts w:asciiTheme="majorHAnsi" w:hAnsiTheme="majorHAnsi"/>
        </w:rPr>
      </w:pPr>
    </w:p>
    <w:p w14:paraId="77A61EAD" w14:textId="4E8B7C87" w:rsidR="00B16EF9" w:rsidRPr="00F055C6" w:rsidRDefault="00016DE5" w:rsidP="00F055C6">
      <w:pPr>
        <w:spacing w:line="276" w:lineRule="auto"/>
        <w:jc w:val="both"/>
        <w:rPr>
          <w:rFonts w:asciiTheme="majorHAnsi" w:hAnsiTheme="majorHAnsi"/>
        </w:rPr>
      </w:pPr>
      <w:r>
        <w:rPr>
          <w:rFonts w:asciiTheme="majorHAnsi" w:hAnsiTheme="majorHAnsi"/>
        </w:rPr>
        <w:t xml:space="preserve">16. </w:t>
      </w:r>
      <w:r w:rsidR="00C129C6" w:rsidRPr="00050B37">
        <w:rPr>
          <w:rFonts w:asciiTheme="majorHAnsi" w:hAnsiTheme="majorHAnsi"/>
        </w:rPr>
        <w:t>An open access system to adoptee records would be a better option</w:t>
      </w:r>
      <w:r w:rsidR="00F055C6">
        <w:rPr>
          <w:rFonts w:asciiTheme="majorHAnsi" w:hAnsiTheme="majorHAnsi"/>
        </w:rPr>
        <w:t xml:space="preserve"> </w:t>
      </w:r>
      <w:r w:rsidR="00F055C6" w:rsidRPr="00F055C6">
        <w:rPr>
          <w:rFonts w:asciiTheme="majorHAnsi" w:hAnsiTheme="majorHAnsi"/>
        </w:rPr>
        <w:t>than the restricted access system proposed</w:t>
      </w:r>
      <w:r w:rsidR="00C129C6" w:rsidRPr="00050B37">
        <w:rPr>
          <w:rFonts w:asciiTheme="majorHAnsi" w:hAnsiTheme="majorHAnsi"/>
        </w:rPr>
        <w:t xml:space="preserve">. </w:t>
      </w:r>
      <w:r w:rsidR="00F055C6" w:rsidRPr="00F055C6">
        <w:rPr>
          <w:rFonts w:asciiTheme="majorHAnsi" w:hAnsiTheme="majorHAnsi"/>
        </w:rPr>
        <w:t>The reason</w:t>
      </w:r>
      <w:r w:rsidR="00F055C6">
        <w:rPr>
          <w:rFonts w:asciiTheme="majorHAnsi" w:hAnsiTheme="majorHAnsi"/>
        </w:rPr>
        <w:t>s</w:t>
      </w:r>
      <w:r w:rsidR="00F055C6" w:rsidRPr="00F055C6">
        <w:rPr>
          <w:rFonts w:asciiTheme="majorHAnsi" w:hAnsiTheme="majorHAnsi"/>
        </w:rPr>
        <w:t xml:space="preserve"> for this are the increasing use of DNA and the fact that restricted access is no longer a tenable solution for the reasons hereunder described. </w:t>
      </w:r>
      <w:r w:rsidR="00C129C6" w:rsidRPr="00050B37">
        <w:rPr>
          <w:rFonts w:asciiTheme="majorHAnsi" w:hAnsiTheme="majorHAnsi"/>
        </w:rPr>
        <w:t>Other European countries have instituted this system and it seems to work quite well for them (</w:t>
      </w:r>
      <w:r w:rsidR="00A1743D" w:rsidRPr="00E32382">
        <w:rPr>
          <w:rFonts w:asciiTheme="majorHAnsi" w:hAnsiTheme="majorHAnsi"/>
        </w:rPr>
        <w:t>Great Britain</w:t>
      </w:r>
      <w:r w:rsidR="00C129C6" w:rsidRPr="00050B37">
        <w:rPr>
          <w:rFonts w:asciiTheme="majorHAnsi" w:hAnsiTheme="majorHAnsi"/>
        </w:rPr>
        <w:t xml:space="preserve"> 1975, Northern Ireland 1987).</w:t>
      </w:r>
    </w:p>
    <w:p w14:paraId="17481280" w14:textId="77777777" w:rsidR="00AC3CE3" w:rsidRDefault="00AC3CE3" w:rsidP="00050B37">
      <w:pPr>
        <w:spacing w:line="276" w:lineRule="auto"/>
        <w:jc w:val="both"/>
        <w:rPr>
          <w:rFonts w:asciiTheme="majorHAnsi" w:hAnsiTheme="majorHAnsi"/>
        </w:rPr>
      </w:pPr>
    </w:p>
    <w:p w14:paraId="42FA7CD6" w14:textId="363099A9" w:rsidR="00AC3CE3" w:rsidRPr="004149CB" w:rsidRDefault="00016DE5" w:rsidP="004149CB">
      <w:pPr>
        <w:spacing w:line="276" w:lineRule="auto"/>
        <w:rPr>
          <w:rFonts w:asciiTheme="majorHAnsi" w:hAnsiTheme="majorHAnsi" w:cs="Times New Roman"/>
          <w:color w:val="000000"/>
        </w:rPr>
      </w:pPr>
      <w:r>
        <w:rPr>
          <w:rFonts w:asciiTheme="majorHAnsi" w:hAnsiTheme="majorHAnsi"/>
        </w:rPr>
        <w:t xml:space="preserve">17. </w:t>
      </w:r>
      <w:r w:rsidR="00AC3CE3" w:rsidRPr="00AC3CE3">
        <w:rPr>
          <w:rFonts w:asciiTheme="majorHAnsi" w:hAnsiTheme="majorHAnsi"/>
        </w:rPr>
        <w:t xml:space="preserve">The explosive growth of </w:t>
      </w:r>
      <w:r w:rsidR="008C57B1">
        <w:rPr>
          <w:rFonts w:asciiTheme="majorHAnsi" w:hAnsiTheme="majorHAnsi"/>
        </w:rPr>
        <w:t xml:space="preserve">both social media and </w:t>
      </w:r>
      <w:r w:rsidR="00AC3CE3" w:rsidRPr="00AC3CE3">
        <w:rPr>
          <w:rFonts w:asciiTheme="majorHAnsi" w:hAnsiTheme="majorHAnsi"/>
        </w:rPr>
        <w:t xml:space="preserve">genetic genealogy in recent years has let the genie out of the bottle as </w:t>
      </w:r>
      <w:r w:rsidR="008C57B1">
        <w:rPr>
          <w:rFonts w:asciiTheme="majorHAnsi" w:hAnsiTheme="majorHAnsi"/>
        </w:rPr>
        <w:t xml:space="preserve">far as anonymity is concerned. There is no longer any </w:t>
      </w:r>
      <w:r w:rsidR="008C57B1">
        <w:rPr>
          <w:rFonts w:asciiTheme="majorHAnsi" w:hAnsiTheme="majorHAnsi"/>
        </w:rPr>
        <w:lastRenderedPageBreak/>
        <w:t>guarantee that sperm donor</w:t>
      </w:r>
      <w:r w:rsidR="008C57B1" w:rsidRPr="00510D5A">
        <w:rPr>
          <w:rFonts w:asciiTheme="majorHAnsi" w:hAnsiTheme="majorHAnsi"/>
        </w:rPr>
        <w:t>s</w:t>
      </w:r>
      <w:r w:rsidR="00A1743D" w:rsidRPr="00510D5A">
        <w:rPr>
          <w:rFonts w:asciiTheme="majorHAnsi" w:hAnsiTheme="majorHAnsi"/>
        </w:rPr>
        <w:t>’</w:t>
      </w:r>
      <w:r w:rsidR="008C57B1">
        <w:rPr>
          <w:rFonts w:asciiTheme="majorHAnsi" w:hAnsiTheme="majorHAnsi"/>
        </w:rPr>
        <w:t xml:space="preserve"> anonymity can be safeguarded.</w:t>
      </w:r>
      <w:r w:rsidR="004E2127">
        <w:rPr>
          <w:rStyle w:val="FootnoteReference"/>
          <w:rFonts w:asciiTheme="majorHAnsi" w:hAnsiTheme="majorHAnsi"/>
        </w:rPr>
        <w:footnoteReference w:id="14"/>
      </w:r>
      <w:r w:rsidR="008C57B1">
        <w:rPr>
          <w:rFonts w:asciiTheme="majorHAnsi" w:hAnsiTheme="majorHAnsi"/>
        </w:rPr>
        <w:t xml:space="preserve"> </w:t>
      </w:r>
      <w:r w:rsidR="004149CB">
        <w:rPr>
          <w:rFonts w:asciiTheme="majorHAnsi" w:hAnsiTheme="majorHAnsi"/>
        </w:rPr>
        <w:t xml:space="preserve">In the </w:t>
      </w:r>
      <w:r w:rsidR="004149CB" w:rsidRPr="004149CB">
        <w:rPr>
          <w:rFonts w:asciiTheme="majorHAnsi" w:hAnsiTheme="majorHAnsi" w:cs="Times New Roman"/>
          <w:color w:val="000000"/>
        </w:rPr>
        <w:t>UK</w:t>
      </w:r>
      <w:r w:rsidR="004149CB">
        <w:rPr>
          <w:rFonts w:asciiTheme="majorHAnsi" w:hAnsiTheme="majorHAnsi" w:cs="Times New Roman"/>
          <w:color w:val="000000"/>
        </w:rPr>
        <w:t>,</w:t>
      </w:r>
      <w:r w:rsidR="004149CB" w:rsidRPr="004149CB">
        <w:rPr>
          <w:rFonts w:asciiTheme="majorHAnsi" w:hAnsiTheme="majorHAnsi" w:cs="Times New Roman"/>
          <w:color w:val="000000"/>
        </w:rPr>
        <w:t xml:space="preserve"> legislation for sperm donors allows them access to the information about their donor when they reach the age of 16</w:t>
      </w:r>
      <w:r w:rsidR="004149CB">
        <w:rPr>
          <w:rFonts w:asciiTheme="majorHAnsi" w:hAnsiTheme="majorHAnsi" w:cs="Times New Roman"/>
          <w:color w:val="000000"/>
        </w:rPr>
        <w:t>.</w:t>
      </w:r>
      <w:r w:rsidR="004149CB">
        <w:rPr>
          <w:rStyle w:val="FootnoteReference"/>
          <w:rFonts w:asciiTheme="majorHAnsi" w:hAnsiTheme="majorHAnsi" w:cs="Times New Roman"/>
          <w:color w:val="000000"/>
        </w:rPr>
        <w:footnoteReference w:id="15"/>
      </w:r>
      <w:r w:rsidR="004149CB">
        <w:rPr>
          <w:rFonts w:asciiTheme="majorHAnsi" w:hAnsiTheme="majorHAnsi" w:cs="Times New Roman"/>
          <w:color w:val="000000"/>
        </w:rPr>
        <w:t xml:space="preserve"> And i</w:t>
      </w:r>
      <w:r w:rsidR="004149CB" w:rsidRPr="004149CB">
        <w:rPr>
          <w:rFonts w:asciiTheme="majorHAnsi" w:hAnsiTheme="majorHAnsi" w:cs="Times New Roman"/>
          <w:color w:val="000000"/>
        </w:rPr>
        <w:t xml:space="preserve">n Victoria, Australia, </w:t>
      </w:r>
      <w:r w:rsidR="004149CB">
        <w:rPr>
          <w:rFonts w:asciiTheme="majorHAnsi" w:hAnsiTheme="majorHAnsi" w:cs="Times New Roman"/>
          <w:color w:val="000000"/>
        </w:rPr>
        <w:t>a new Bill</w:t>
      </w:r>
      <w:r w:rsidR="004149CB" w:rsidRPr="004149CB">
        <w:rPr>
          <w:rFonts w:asciiTheme="majorHAnsi" w:hAnsiTheme="majorHAnsi" w:cs="Times New Roman"/>
          <w:color w:val="000000"/>
        </w:rPr>
        <w:t xml:space="preserve"> </w:t>
      </w:r>
      <w:r w:rsidR="004149CB">
        <w:rPr>
          <w:rFonts w:asciiTheme="majorHAnsi" w:hAnsiTheme="majorHAnsi" w:cs="Times New Roman"/>
          <w:color w:val="000000"/>
        </w:rPr>
        <w:t>went</w:t>
      </w:r>
      <w:r w:rsidR="004149CB" w:rsidRPr="004149CB">
        <w:rPr>
          <w:rFonts w:asciiTheme="majorHAnsi" w:hAnsiTheme="majorHAnsi" w:cs="Times New Roman"/>
          <w:color w:val="000000"/>
        </w:rPr>
        <w:t xml:space="preserve"> one step further and </w:t>
      </w:r>
      <w:r w:rsidR="004149CB">
        <w:rPr>
          <w:rFonts w:asciiTheme="majorHAnsi" w:hAnsiTheme="majorHAnsi" w:cs="Times New Roman"/>
          <w:color w:val="000000"/>
        </w:rPr>
        <w:t xml:space="preserve">from March 2017 </w:t>
      </w:r>
      <w:r w:rsidR="004149CB" w:rsidRPr="004149CB">
        <w:rPr>
          <w:rFonts w:asciiTheme="majorHAnsi" w:hAnsiTheme="majorHAnsi" w:cs="Times New Roman"/>
          <w:color w:val="000000"/>
        </w:rPr>
        <w:t>retrospectively gave all donor conceived individuals the right to information about their birth parents</w:t>
      </w:r>
      <w:r w:rsidR="004149CB">
        <w:rPr>
          <w:rFonts w:asciiTheme="majorHAnsi" w:hAnsiTheme="majorHAnsi" w:cs="Times New Roman"/>
          <w:color w:val="000000"/>
        </w:rPr>
        <w:t>.</w:t>
      </w:r>
      <w:r w:rsidR="004149CB">
        <w:rPr>
          <w:rStyle w:val="FootnoteReference"/>
          <w:rFonts w:asciiTheme="majorHAnsi" w:hAnsiTheme="majorHAnsi" w:cs="Times New Roman"/>
          <w:color w:val="000000"/>
        </w:rPr>
        <w:footnoteReference w:id="16"/>
      </w:r>
      <w:r w:rsidR="004149CB">
        <w:rPr>
          <w:rFonts w:asciiTheme="majorHAnsi" w:hAnsiTheme="majorHAnsi" w:cs="Times New Roman"/>
          <w:color w:val="000000"/>
        </w:rPr>
        <w:t xml:space="preserve"> </w:t>
      </w:r>
      <w:r w:rsidR="008C57B1">
        <w:rPr>
          <w:rFonts w:asciiTheme="majorHAnsi" w:hAnsiTheme="majorHAnsi"/>
        </w:rPr>
        <w:t xml:space="preserve">Similarly, it is no longer possible to safeguard the anonymity of the birth parents of adoptees. And as the extent of social media and the size of the DNA databases increase, </w:t>
      </w:r>
      <w:r w:rsidR="004058A0">
        <w:rPr>
          <w:rFonts w:asciiTheme="majorHAnsi" w:hAnsiTheme="majorHAnsi"/>
        </w:rPr>
        <w:t>anonymity will be further eroded. Thus, t</w:t>
      </w:r>
      <w:r w:rsidR="00AC3CE3" w:rsidRPr="00AC3CE3">
        <w:rPr>
          <w:rFonts w:asciiTheme="majorHAnsi" w:hAnsiTheme="majorHAnsi"/>
        </w:rPr>
        <w:t>here is no point in introducing legislation aimed at closing the stable door after the horse has bolted.</w:t>
      </w:r>
    </w:p>
    <w:p w14:paraId="57D6DAF3" w14:textId="77777777" w:rsidR="00735983" w:rsidRDefault="00735983" w:rsidP="004149CB">
      <w:pPr>
        <w:spacing w:line="276" w:lineRule="auto"/>
        <w:jc w:val="both"/>
        <w:rPr>
          <w:rFonts w:asciiTheme="majorHAnsi" w:hAnsiTheme="majorHAnsi"/>
        </w:rPr>
      </w:pPr>
    </w:p>
    <w:p w14:paraId="689A90A4" w14:textId="084CBA83" w:rsidR="00735983" w:rsidRDefault="00016DE5" w:rsidP="004149CB">
      <w:pPr>
        <w:spacing w:line="276" w:lineRule="auto"/>
        <w:jc w:val="both"/>
        <w:rPr>
          <w:rFonts w:asciiTheme="majorHAnsi" w:hAnsiTheme="majorHAnsi"/>
        </w:rPr>
      </w:pPr>
      <w:r>
        <w:rPr>
          <w:rFonts w:asciiTheme="majorHAnsi" w:hAnsiTheme="majorHAnsi"/>
        </w:rPr>
        <w:t xml:space="preserve">18. </w:t>
      </w:r>
      <w:r w:rsidR="00735983">
        <w:rPr>
          <w:rFonts w:asciiTheme="majorHAnsi" w:hAnsiTheme="majorHAnsi"/>
        </w:rPr>
        <w:t>There is a need for a public discussion (globally) on the end of anonymity, the consequences arising from this, and the need (if any) to institute appropriate safeguards. This is a “hot topic” within the genetic genealogy community and clarity on the issue will emerge and evolve over time.</w:t>
      </w:r>
    </w:p>
    <w:p w14:paraId="73A67D05" w14:textId="77777777" w:rsidR="00735983" w:rsidRDefault="00735983" w:rsidP="00050B37">
      <w:pPr>
        <w:spacing w:line="276" w:lineRule="auto"/>
        <w:jc w:val="both"/>
        <w:rPr>
          <w:rFonts w:asciiTheme="majorHAnsi" w:hAnsiTheme="majorHAnsi"/>
        </w:rPr>
      </w:pPr>
    </w:p>
    <w:p w14:paraId="668D251A" w14:textId="029BE366" w:rsidR="00AC3CE3" w:rsidRDefault="00016DE5" w:rsidP="00050B37">
      <w:pPr>
        <w:spacing w:line="276" w:lineRule="auto"/>
        <w:jc w:val="both"/>
        <w:rPr>
          <w:rFonts w:asciiTheme="majorHAnsi" w:hAnsiTheme="majorHAnsi"/>
        </w:rPr>
      </w:pPr>
      <w:r>
        <w:rPr>
          <w:rFonts w:asciiTheme="majorHAnsi" w:hAnsiTheme="majorHAnsi"/>
        </w:rPr>
        <w:t xml:space="preserve">19. </w:t>
      </w:r>
      <w:r w:rsidR="00735983">
        <w:rPr>
          <w:rFonts w:asciiTheme="majorHAnsi" w:hAnsiTheme="majorHAnsi"/>
        </w:rPr>
        <w:t xml:space="preserve">There is also a need to make a very strong distinction between the “right to anonymity” and the “right to privacy”. The two are very distinct and separate concepts, albeit related. </w:t>
      </w:r>
      <w:r w:rsidR="00482C49">
        <w:rPr>
          <w:rFonts w:asciiTheme="majorHAnsi" w:hAnsiTheme="majorHAnsi"/>
        </w:rPr>
        <w:t>The “right to anonymity” is probably seen by most people as being less important than the “right to privacy”. And i</w:t>
      </w:r>
      <w:r w:rsidR="00735983">
        <w:rPr>
          <w:rFonts w:asciiTheme="majorHAnsi" w:hAnsiTheme="majorHAnsi"/>
        </w:rPr>
        <w:t>t is important to appreciate that the loss of anonymity does not mean that a person’s right to privacy is lessened as a result.</w:t>
      </w:r>
    </w:p>
    <w:p w14:paraId="641C80C5" w14:textId="77777777" w:rsidR="00F055C6" w:rsidRDefault="00F055C6" w:rsidP="00050B37">
      <w:pPr>
        <w:spacing w:line="276" w:lineRule="auto"/>
        <w:jc w:val="both"/>
        <w:rPr>
          <w:rFonts w:asciiTheme="majorHAnsi" w:hAnsiTheme="majorHAnsi"/>
        </w:rPr>
      </w:pPr>
    </w:p>
    <w:p w14:paraId="2F82CEC4" w14:textId="316F6F30" w:rsidR="00597841" w:rsidRPr="006760A1" w:rsidRDefault="00016DE5" w:rsidP="006760A1">
      <w:pPr>
        <w:spacing w:line="276" w:lineRule="auto"/>
        <w:jc w:val="both"/>
        <w:rPr>
          <w:rFonts w:asciiTheme="majorHAnsi" w:hAnsiTheme="majorHAnsi"/>
        </w:rPr>
      </w:pPr>
      <w:r>
        <w:rPr>
          <w:rFonts w:asciiTheme="majorHAnsi" w:hAnsiTheme="majorHAnsi"/>
        </w:rPr>
        <w:t xml:space="preserve">20. </w:t>
      </w:r>
      <w:r w:rsidR="00F055C6">
        <w:rPr>
          <w:rFonts w:asciiTheme="majorHAnsi" w:hAnsiTheme="majorHAnsi"/>
        </w:rPr>
        <w:t>There are several areas of the proposed Bill that will be directly impacted by DNA and these areas will be discussed first.</w:t>
      </w:r>
    </w:p>
    <w:p w14:paraId="61EFC71D" w14:textId="54E6A633" w:rsidR="00ED6D29" w:rsidRDefault="00ED6D29" w:rsidP="00EF1204">
      <w:pPr>
        <w:pStyle w:val="Heading1"/>
        <w:numPr>
          <w:ilvl w:val="0"/>
          <w:numId w:val="17"/>
        </w:numPr>
        <w:spacing w:line="276" w:lineRule="auto"/>
        <w:jc w:val="both"/>
      </w:pPr>
      <w:bookmarkStart w:id="11" w:name="_Toc359704138"/>
      <w:r w:rsidRPr="00050B37">
        <w:t>Tracing of Birth Parents</w:t>
      </w:r>
      <w:r w:rsidR="003758CA" w:rsidRPr="00050B37">
        <w:t xml:space="preserve"> </w:t>
      </w:r>
      <w:r w:rsidR="004058A0">
        <w:t>(Part 4 of the Bill)</w:t>
      </w:r>
      <w:bookmarkEnd w:id="11"/>
    </w:p>
    <w:p w14:paraId="0108B0A0" w14:textId="77777777" w:rsidR="004058A0" w:rsidRPr="00050B37" w:rsidRDefault="004058A0" w:rsidP="004058A0">
      <w:pPr>
        <w:spacing w:line="276" w:lineRule="auto"/>
        <w:jc w:val="both"/>
        <w:rPr>
          <w:rFonts w:asciiTheme="majorHAnsi" w:hAnsiTheme="majorHAnsi"/>
        </w:rPr>
      </w:pPr>
    </w:p>
    <w:p w14:paraId="0D797A96" w14:textId="1B094195" w:rsidR="00FE114B" w:rsidRDefault="00016DE5" w:rsidP="00482C49">
      <w:pPr>
        <w:spacing w:line="276" w:lineRule="auto"/>
        <w:jc w:val="both"/>
        <w:rPr>
          <w:rFonts w:asciiTheme="majorHAnsi" w:hAnsiTheme="majorHAnsi"/>
        </w:rPr>
      </w:pPr>
      <w:r>
        <w:rPr>
          <w:rFonts w:asciiTheme="majorHAnsi" w:hAnsiTheme="majorHAnsi"/>
        </w:rPr>
        <w:t xml:space="preserve">21. </w:t>
      </w:r>
      <w:r w:rsidR="00597841">
        <w:rPr>
          <w:rFonts w:asciiTheme="majorHAnsi" w:hAnsiTheme="majorHAnsi"/>
        </w:rPr>
        <w:t xml:space="preserve">Not every adoptee will want </w:t>
      </w:r>
      <w:r w:rsidR="00597841" w:rsidRPr="002B2CA6">
        <w:rPr>
          <w:rFonts w:asciiTheme="majorHAnsi" w:hAnsiTheme="majorHAnsi"/>
        </w:rPr>
        <w:t xml:space="preserve">to </w:t>
      </w:r>
      <w:r w:rsidR="002B2CA6">
        <w:rPr>
          <w:rFonts w:asciiTheme="majorHAnsi" w:hAnsiTheme="majorHAnsi"/>
        </w:rPr>
        <w:t xml:space="preserve">trace and/or </w:t>
      </w:r>
      <w:r w:rsidR="00FE114B" w:rsidRPr="002B2CA6">
        <w:rPr>
          <w:rFonts w:asciiTheme="majorHAnsi" w:hAnsiTheme="majorHAnsi"/>
        </w:rPr>
        <w:t>contact their</w:t>
      </w:r>
      <w:r w:rsidR="00FE114B">
        <w:rPr>
          <w:rFonts w:asciiTheme="majorHAnsi" w:hAnsiTheme="majorHAnsi"/>
        </w:rPr>
        <w:t xml:space="preserve"> birth parents.</w:t>
      </w:r>
    </w:p>
    <w:p w14:paraId="7AB52C45" w14:textId="77777777" w:rsidR="00FE114B" w:rsidRDefault="00FE114B" w:rsidP="00482C49">
      <w:pPr>
        <w:spacing w:line="276" w:lineRule="auto"/>
        <w:jc w:val="both"/>
        <w:rPr>
          <w:rFonts w:asciiTheme="majorHAnsi" w:hAnsiTheme="majorHAnsi"/>
        </w:rPr>
      </w:pPr>
    </w:p>
    <w:p w14:paraId="2C35B6C1" w14:textId="4D25C400" w:rsidR="00597841" w:rsidRDefault="00016DE5" w:rsidP="00482C49">
      <w:pPr>
        <w:spacing w:line="276" w:lineRule="auto"/>
        <w:jc w:val="both"/>
        <w:rPr>
          <w:rFonts w:asciiTheme="majorHAnsi" w:hAnsiTheme="majorHAnsi"/>
        </w:rPr>
      </w:pPr>
      <w:r>
        <w:rPr>
          <w:rFonts w:asciiTheme="majorHAnsi" w:hAnsiTheme="majorHAnsi"/>
        </w:rPr>
        <w:t xml:space="preserve">22. </w:t>
      </w:r>
      <w:r w:rsidR="00597841">
        <w:rPr>
          <w:rFonts w:asciiTheme="majorHAnsi" w:hAnsiTheme="majorHAnsi"/>
        </w:rPr>
        <w:t>For many, just the information surrounding their birth and the identity of their birth parents is sufficient.</w:t>
      </w:r>
    </w:p>
    <w:p w14:paraId="3B2BEADE" w14:textId="77777777" w:rsidR="00597841" w:rsidRDefault="00597841" w:rsidP="00482C49">
      <w:pPr>
        <w:spacing w:line="276" w:lineRule="auto"/>
        <w:jc w:val="both"/>
        <w:rPr>
          <w:rFonts w:asciiTheme="majorHAnsi" w:hAnsiTheme="majorHAnsi"/>
        </w:rPr>
      </w:pPr>
    </w:p>
    <w:p w14:paraId="1EDE267C" w14:textId="3CDD09CB" w:rsidR="00597841" w:rsidRDefault="00016DE5" w:rsidP="00482C49">
      <w:pPr>
        <w:spacing w:line="276" w:lineRule="auto"/>
        <w:jc w:val="both"/>
        <w:rPr>
          <w:rFonts w:asciiTheme="majorHAnsi" w:hAnsiTheme="majorHAnsi"/>
        </w:rPr>
      </w:pPr>
      <w:r>
        <w:rPr>
          <w:rFonts w:asciiTheme="majorHAnsi" w:hAnsiTheme="majorHAnsi"/>
        </w:rPr>
        <w:t xml:space="preserve">23. </w:t>
      </w:r>
      <w:r w:rsidR="00597841">
        <w:rPr>
          <w:rFonts w:asciiTheme="majorHAnsi" w:hAnsiTheme="majorHAnsi"/>
        </w:rPr>
        <w:t>However some adoptees will want to go further than this. They may wish to know if their birth parents are still alive. If they are deceased, they may wish to pay their respects at the graveside. If they are alive, there may be additional information that the adoptee would like to glean that only the birth parents can answer</w:t>
      </w:r>
      <w:r w:rsidR="00F055C6">
        <w:rPr>
          <w:rFonts w:asciiTheme="majorHAnsi" w:hAnsiTheme="majorHAnsi"/>
        </w:rPr>
        <w:t xml:space="preserve"> (e.g. </w:t>
      </w:r>
      <w:r w:rsidR="002B2CA6">
        <w:rPr>
          <w:rFonts w:asciiTheme="majorHAnsi" w:hAnsiTheme="majorHAnsi"/>
        </w:rPr>
        <w:t xml:space="preserve">current </w:t>
      </w:r>
      <w:r w:rsidR="00F055C6">
        <w:rPr>
          <w:rFonts w:asciiTheme="majorHAnsi" w:hAnsiTheme="majorHAnsi"/>
        </w:rPr>
        <w:t>medical information)</w:t>
      </w:r>
      <w:r w:rsidR="00597841">
        <w:rPr>
          <w:rFonts w:asciiTheme="majorHAnsi" w:hAnsiTheme="majorHAnsi"/>
        </w:rPr>
        <w:t>. Or they may wish to communicate directly with the birth parents. Or they may want to explore the possibility of having a relationship with their birth family.</w:t>
      </w:r>
    </w:p>
    <w:p w14:paraId="1C46BAB6" w14:textId="77777777" w:rsidR="00482C49" w:rsidRPr="00050B37" w:rsidRDefault="00482C49" w:rsidP="00482C49">
      <w:pPr>
        <w:spacing w:line="276" w:lineRule="auto"/>
        <w:jc w:val="both"/>
        <w:rPr>
          <w:rFonts w:asciiTheme="majorHAnsi" w:hAnsiTheme="majorHAnsi"/>
        </w:rPr>
      </w:pPr>
    </w:p>
    <w:p w14:paraId="52C84E63" w14:textId="06CD89C4" w:rsidR="006860F1" w:rsidRDefault="00016DE5" w:rsidP="00F055C6">
      <w:pPr>
        <w:spacing w:line="276" w:lineRule="auto"/>
        <w:jc w:val="both"/>
        <w:rPr>
          <w:rFonts w:asciiTheme="majorHAnsi" w:hAnsiTheme="majorHAnsi"/>
        </w:rPr>
      </w:pPr>
      <w:r>
        <w:rPr>
          <w:rFonts w:asciiTheme="majorHAnsi" w:hAnsiTheme="majorHAnsi"/>
        </w:rPr>
        <w:lastRenderedPageBreak/>
        <w:t xml:space="preserve">24. </w:t>
      </w:r>
      <w:r w:rsidR="00597841">
        <w:rPr>
          <w:rFonts w:asciiTheme="majorHAnsi" w:hAnsiTheme="majorHAnsi"/>
        </w:rPr>
        <w:t>T</w:t>
      </w:r>
      <w:r w:rsidR="0010133E" w:rsidRPr="00050B37">
        <w:rPr>
          <w:rFonts w:asciiTheme="majorHAnsi" w:hAnsiTheme="majorHAnsi"/>
        </w:rPr>
        <w:t>h</w:t>
      </w:r>
      <w:r w:rsidR="00597841">
        <w:rPr>
          <w:rFonts w:asciiTheme="majorHAnsi" w:hAnsiTheme="majorHAnsi"/>
        </w:rPr>
        <w:t>us th</w:t>
      </w:r>
      <w:r w:rsidR="0010133E" w:rsidRPr="00050B37">
        <w:rPr>
          <w:rFonts w:asciiTheme="majorHAnsi" w:hAnsiTheme="majorHAnsi"/>
        </w:rPr>
        <w:t xml:space="preserve">ere are several situations where the </w:t>
      </w:r>
      <w:r w:rsidR="00F77050">
        <w:rPr>
          <w:rFonts w:asciiTheme="majorHAnsi" w:hAnsiTheme="majorHAnsi"/>
        </w:rPr>
        <w:t>Agency</w:t>
      </w:r>
      <w:r w:rsidR="0010133E" w:rsidRPr="00050B37">
        <w:rPr>
          <w:rFonts w:asciiTheme="majorHAnsi" w:hAnsiTheme="majorHAnsi"/>
        </w:rPr>
        <w:t xml:space="preserve"> will </w:t>
      </w:r>
      <w:r w:rsidR="003356F4">
        <w:rPr>
          <w:rFonts w:asciiTheme="majorHAnsi" w:hAnsiTheme="majorHAnsi"/>
        </w:rPr>
        <w:t xml:space="preserve">attempt to trace the location </w:t>
      </w:r>
      <w:r w:rsidR="00C61459">
        <w:rPr>
          <w:rFonts w:asciiTheme="majorHAnsi" w:hAnsiTheme="majorHAnsi"/>
        </w:rPr>
        <w:t xml:space="preserve">of </w:t>
      </w:r>
      <w:r w:rsidR="003356F4" w:rsidRPr="00794FB0">
        <w:rPr>
          <w:rFonts w:asciiTheme="majorHAnsi" w:hAnsiTheme="majorHAnsi"/>
        </w:rPr>
        <w:t>a birth parent</w:t>
      </w:r>
      <w:r w:rsidR="00F055C6" w:rsidRPr="00794FB0">
        <w:rPr>
          <w:rFonts w:asciiTheme="majorHAnsi" w:hAnsiTheme="majorHAnsi"/>
        </w:rPr>
        <w:t xml:space="preserve">. The first situation is related to a request for information regarding the father’s name. If he has not been consulted about the adoption previously, then </w:t>
      </w:r>
      <w:r w:rsidR="0046571B" w:rsidRPr="00794FB0">
        <w:rPr>
          <w:rFonts w:asciiTheme="majorHAnsi" w:hAnsiTheme="majorHAnsi"/>
        </w:rPr>
        <w:t xml:space="preserve">the proposed Bill dictates that </w:t>
      </w:r>
      <w:r w:rsidR="00F055C6" w:rsidRPr="00794FB0">
        <w:rPr>
          <w:rFonts w:asciiTheme="majorHAnsi" w:hAnsiTheme="majorHAnsi"/>
        </w:rPr>
        <w:t xml:space="preserve">he will need to be traced in order to obtain his consent for the release of his name. </w:t>
      </w:r>
      <w:r w:rsidR="0010133E" w:rsidRPr="00794FB0">
        <w:rPr>
          <w:rFonts w:asciiTheme="majorHAnsi" w:hAnsiTheme="majorHAnsi"/>
        </w:rPr>
        <w:t xml:space="preserve">The letter he will receive </w:t>
      </w:r>
      <w:r w:rsidR="003356F4" w:rsidRPr="00794FB0">
        <w:rPr>
          <w:rFonts w:asciiTheme="majorHAnsi" w:hAnsiTheme="majorHAnsi"/>
        </w:rPr>
        <w:t xml:space="preserve">from the </w:t>
      </w:r>
      <w:r w:rsidR="00F77050" w:rsidRPr="00794FB0">
        <w:rPr>
          <w:rFonts w:asciiTheme="majorHAnsi" w:hAnsiTheme="majorHAnsi"/>
        </w:rPr>
        <w:t>Agency</w:t>
      </w:r>
      <w:r w:rsidR="003356F4" w:rsidRPr="00794FB0">
        <w:rPr>
          <w:rFonts w:asciiTheme="majorHAnsi" w:hAnsiTheme="majorHAnsi"/>
        </w:rPr>
        <w:t xml:space="preserve"> </w:t>
      </w:r>
      <w:r w:rsidR="0010133E" w:rsidRPr="00794FB0">
        <w:rPr>
          <w:rFonts w:asciiTheme="majorHAnsi" w:hAnsiTheme="majorHAnsi"/>
        </w:rPr>
        <w:t xml:space="preserve">will </w:t>
      </w:r>
      <w:r w:rsidR="003356F4" w:rsidRPr="00794FB0">
        <w:rPr>
          <w:rFonts w:asciiTheme="majorHAnsi" w:hAnsiTheme="majorHAnsi"/>
        </w:rPr>
        <w:t xml:space="preserve">apparently </w:t>
      </w:r>
      <w:r w:rsidR="006860F1" w:rsidRPr="00794FB0">
        <w:rPr>
          <w:rFonts w:asciiTheme="majorHAnsi" w:hAnsiTheme="majorHAnsi"/>
        </w:rPr>
        <w:t>contain the</w:t>
      </w:r>
      <w:r w:rsidR="006860F1">
        <w:rPr>
          <w:rFonts w:asciiTheme="majorHAnsi" w:hAnsiTheme="majorHAnsi"/>
        </w:rPr>
        <w:t xml:space="preserve"> following:</w:t>
      </w:r>
    </w:p>
    <w:p w14:paraId="61F75DE3" w14:textId="38D6301A" w:rsidR="006860F1" w:rsidRDefault="006860F1" w:rsidP="006860F1">
      <w:pPr>
        <w:pStyle w:val="ListParagraph"/>
        <w:numPr>
          <w:ilvl w:val="1"/>
          <w:numId w:val="7"/>
        </w:numPr>
        <w:spacing w:line="276" w:lineRule="auto"/>
        <w:jc w:val="both"/>
        <w:rPr>
          <w:rFonts w:asciiTheme="majorHAnsi" w:hAnsiTheme="majorHAnsi"/>
        </w:rPr>
      </w:pPr>
      <w:r>
        <w:rPr>
          <w:rFonts w:asciiTheme="majorHAnsi" w:hAnsiTheme="majorHAnsi"/>
        </w:rPr>
        <w:t>you are</w:t>
      </w:r>
      <w:r w:rsidR="003356F4">
        <w:rPr>
          <w:rFonts w:asciiTheme="majorHAnsi" w:hAnsiTheme="majorHAnsi"/>
        </w:rPr>
        <w:t xml:space="preserve"> the birth</w:t>
      </w:r>
      <w:r w:rsidR="0010133E" w:rsidRPr="00050B37">
        <w:rPr>
          <w:rFonts w:asciiTheme="majorHAnsi" w:hAnsiTheme="majorHAnsi"/>
        </w:rPr>
        <w:t xml:space="preserve"> father (presumably </w:t>
      </w:r>
      <w:r w:rsidR="003356F4">
        <w:rPr>
          <w:rFonts w:asciiTheme="majorHAnsi" w:hAnsiTheme="majorHAnsi"/>
        </w:rPr>
        <w:t>he already</w:t>
      </w:r>
      <w:r w:rsidR="0010133E" w:rsidRPr="00050B37">
        <w:rPr>
          <w:rFonts w:asciiTheme="majorHAnsi" w:hAnsiTheme="majorHAnsi"/>
        </w:rPr>
        <w:t xml:space="preserve"> knew</w:t>
      </w:r>
      <w:r w:rsidR="003356F4">
        <w:rPr>
          <w:rFonts w:asciiTheme="majorHAnsi" w:hAnsiTheme="majorHAnsi"/>
        </w:rPr>
        <w:t xml:space="preserve"> but this may be the first time he hears about it</w:t>
      </w:r>
      <w:r>
        <w:rPr>
          <w:rFonts w:asciiTheme="majorHAnsi" w:hAnsiTheme="majorHAnsi"/>
        </w:rPr>
        <w:t>)</w:t>
      </w:r>
    </w:p>
    <w:p w14:paraId="0B9211BA" w14:textId="7DC9C0A0" w:rsidR="006860F1" w:rsidRDefault="006860F1" w:rsidP="006860F1">
      <w:pPr>
        <w:pStyle w:val="ListParagraph"/>
        <w:numPr>
          <w:ilvl w:val="1"/>
          <w:numId w:val="7"/>
        </w:numPr>
        <w:spacing w:line="276" w:lineRule="auto"/>
        <w:jc w:val="both"/>
        <w:rPr>
          <w:rFonts w:asciiTheme="majorHAnsi" w:hAnsiTheme="majorHAnsi"/>
        </w:rPr>
      </w:pPr>
      <w:r>
        <w:rPr>
          <w:rFonts w:asciiTheme="majorHAnsi" w:hAnsiTheme="majorHAnsi"/>
        </w:rPr>
        <w:t>you can have support &amp; guidance if desired</w:t>
      </w:r>
    </w:p>
    <w:p w14:paraId="0C8D83B2" w14:textId="13D0E26C" w:rsidR="006860F1" w:rsidRDefault="006860F1" w:rsidP="006860F1">
      <w:pPr>
        <w:pStyle w:val="ListParagraph"/>
        <w:numPr>
          <w:ilvl w:val="1"/>
          <w:numId w:val="7"/>
        </w:numPr>
        <w:spacing w:line="276" w:lineRule="auto"/>
        <w:jc w:val="both"/>
        <w:rPr>
          <w:rFonts w:asciiTheme="majorHAnsi" w:hAnsiTheme="majorHAnsi"/>
        </w:rPr>
      </w:pPr>
      <w:r>
        <w:rPr>
          <w:rFonts w:asciiTheme="majorHAnsi" w:hAnsiTheme="majorHAnsi"/>
        </w:rPr>
        <w:t>your</w:t>
      </w:r>
      <w:r w:rsidR="003356F4">
        <w:rPr>
          <w:rFonts w:asciiTheme="majorHAnsi" w:hAnsiTheme="majorHAnsi"/>
        </w:rPr>
        <w:t xml:space="preserve"> </w:t>
      </w:r>
      <w:r w:rsidR="0010133E" w:rsidRPr="00050B37">
        <w:rPr>
          <w:rFonts w:asciiTheme="majorHAnsi" w:hAnsiTheme="majorHAnsi"/>
        </w:rPr>
        <w:t xml:space="preserve">child wants </w:t>
      </w:r>
      <w:r w:rsidR="003356F4">
        <w:rPr>
          <w:rFonts w:asciiTheme="majorHAnsi" w:hAnsiTheme="majorHAnsi"/>
        </w:rPr>
        <w:t xml:space="preserve">birth </w:t>
      </w:r>
      <w:r w:rsidR="0010133E" w:rsidRPr="00050B37">
        <w:rPr>
          <w:rFonts w:asciiTheme="majorHAnsi" w:hAnsiTheme="majorHAnsi"/>
        </w:rPr>
        <w:t>info</w:t>
      </w:r>
      <w:r w:rsidR="003356F4">
        <w:rPr>
          <w:rFonts w:asciiTheme="majorHAnsi" w:hAnsiTheme="majorHAnsi"/>
        </w:rPr>
        <w:t>rmation</w:t>
      </w:r>
    </w:p>
    <w:p w14:paraId="42F1E9AF" w14:textId="764411EE" w:rsidR="006860F1" w:rsidRDefault="006860F1" w:rsidP="006860F1">
      <w:pPr>
        <w:pStyle w:val="ListParagraph"/>
        <w:numPr>
          <w:ilvl w:val="1"/>
          <w:numId w:val="7"/>
        </w:numPr>
        <w:spacing w:line="276" w:lineRule="auto"/>
        <w:jc w:val="both"/>
        <w:rPr>
          <w:rFonts w:asciiTheme="majorHAnsi" w:hAnsiTheme="majorHAnsi"/>
        </w:rPr>
      </w:pPr>
      <w:r>
        <w:rPr>
          <w:rFonts w:asciiTheme="majorHAnsi" w:hAnsiTheme="majorHAnsi"/>
        </w:rPr>
        <w:t>is this likely to</w:t>
      </w:r>
      <w:r w:rsidR="0010133E" w:rsidRPr="00050B37">
        <w:rPr>
          <w:rFonts w:asciiTheme="majorHAnsi" w:hAnsiTheme="majorHAnsi"/>
        </w:rPr>
        <w:t xml:space="preserve"> endanger anyone’s life</w:t>
      </w:r>
      <w:r>
        <w:rPr>
          <w:rFonts w:asciiTheme="majorHAnsi" w:hAnsiTheme="majorHAnsi"/>
        </w:rPr>
        <w:t>?</w:t>
      </w:r>
    </w:p>
    <w:p w14:paraId="54AB075A" w14:textId="4620E027" w:rsidR="0010133E" w:rsidRDefault="0010133E" w:rsidP="006860F1">
      <w:pPr>
        <w:pStyle w:val="ListParagraph"/>
        <w:numPr>
          <w:ilvl w:val="1"/>
          <w:numId w:val="7"/>
        </w:numPr>
        <w:spacing w:line="276" w:lineRule="auto"/>
        <w:jc w:val="both"/>
        <w:rPr>
          <w:rFonts w:asciiTheme="majorHAnsi" w:hAnsiTheme="majorHAnsi"/>
        </w:rPr>
      </w:pPr>
      <w:r w:rsidRPr="00050B37">
        <w:rPr>
          <w:rFonts w:asciiTheme="majorHAnsi" w:hAnsiTheme="majorHAnsi"/>
        </w:rPr>
        <w:t>you have 12 weeks to reply</w:t>
      </w:r>
    </w:p>
    <w:p w14:paraId="0AFBD24E" w14:textId="77777777" w:rsidR="00F055C6" w:rsidRDefault="00F055C6" w:rsidP="00F055C6">
      <w:pPr>
        <w:spacing w:line="276" w:lineRule="auto"/>
        <w:jc w:val="both"/>
        <w:rPr>
          <w:rFonts w:asciiTheme="majorHAnsi" w:hAnsiTheme="majorHAnsi"/>
        </w:rPr>
      </w:pPr>
    </w:p>
    <w:p w14:paraId="4045F611" w14:textId="162ACF97" w:rsidR="0010133E" w:rsidRPr="00050B37" w:rsidRDefault="00016DE5" w:rsidP="00F055C6">
      <w:pPr>
        <w:spacing w:line="276" w:lineRule="auto"/>
        <w:jc w:val="both"/>
        <w:rPr>
          <w:rFonts w:asciiTheme="majorHAnsi" w:hAnsiTheme="majorHAnsi"/>
        </w:rPr>
      </w:pPr>
      <w:r>
        <w:rPr>
          <w:rFonts w:asciiTheme="majorHAnsi" w:hAnsiTheme="majorHAnsi"/>
        </w:rPr>
        <w:t xml:space="preserve">25. </w:t>
      </w:r>
      <w:r w:rsidR="00F055C6">
        <w:rPr>
          <w:rFonts w:asciiTheme="majorHAnsi" w:hAnsiTheme="majorHAnsi"/>
        </w:rPr>
        <w:t>The second (more common) situation is w</w:t>
      </w:r>
      <w:r w:rsidR="0010133E" w:rsidRPr="00050B37">
        <w:rPr>
          <w:rFonts w:asciiTheme="majorHAnsi" w:hAnsiTheme="majorHAnsi"/>
        </w:rPr>
        <w:t>hen the adoptee wants to contact either birth parent directly</w:t>
      </w:r>
      <w:r w:rsidR="00F055C6">
        <w:rPr>
          <w:rFonts w:asciiTheme="majorHAnsi" w:hAnsiTheme="majorHAnsi"/>
        </w:rPr>
        <w:t>. In such cases</w:t>
      </w:r>
      <w:r w:rsidR="0010133E" w:rsidRPr="00050B37">
        <w:rPr>
          <w:rFonts w:asciiTheme="majorHAnsi" w:hAnsiTheme="majorHAnsi"/>
        </w:rPr>
        <w:t xml:space="preserve">, the </w:t>
      </w:r>
      <w:r w:rsidR="00F77050">
        <w:rPr>
          <w:rFonts w:asciiTheme="majorHAnsi" w:hAnsiTheme="majorHAnsi"/>
        </w:rPr>
        <w:t>Agency</w:t>
      </w:r>
      <w:r w:rsidR="0010133E" w:rsidRPr="00050B37">
        <w:rPr>
          <w:rFonts w:asciiTheme="majorHAnsi" w:hAnsiTheme="majorHAnsi"/>
        </w:rPr>
        <w:t xml:space="preserve"> will act as a go-between and </w:t>
      </w:r>
      <w:r w:rsidR="00F055C6">
        <w:rPr>
          <w:rFonts w:asciiTheme="majorHAnsi" w:hAnsiTheme="majorHAnsi"/>
        </w:rPr>
        <w:t xml:space="preserve">having contacted the parent </w:t>
      </w:r>
      <w:r w:rsidR="0010133E" w:rsidRPr="00050B37">
        <w:rPr>
          <w:rFonts w:asciiTheme="majorHAnsi" w:hAnsiTheme="majorHAnsi"/>
        </w:rPr>
        <w:t>will ask the</w:t>
      </w:r>
      <w:r w:rsidR="00F055C6">
        <w:rPr>
          <w:rFonts w:asciiTheme="majorHAnsi" w:hAnsiTheme="majorHAnsi"/>
        </w:rPr>
        <w:t>m</w:t>
      </w:r>
      <w:r w:rsidR="0010133E" w:rsidRPr="00050B37">
        <w:rPr>
          <w:rFonts w:asciiTheme="majorHAnsi" w:hAnsiTheme="majorHAnsi"/>
        </w:rPr>
        <w:t xml:space="preserve">: </w:t>
      </w:r>
      <w:r w:rsidR="00F055C6">
        <w:rPr>
          <w:rFonts w:asciiTheme="majorHAnsi" w:hAnsiTheme="majorHAnsi"/>
        </w:rPr>
        <w:t>“</w:t>
      </w:r>
      <w:r w:rsidR="0010133E" w:rsidRPr="00050B37">
        <w:rPr>
          <w:rFonts w:asciiTheme="majorHAnsi" w:hAnsiTheme="majorHAnsi"/>
        </w:rPr>
        <w:t xml:space="preserve">do you want </w:t>
      </w:r>
      <w:r w:rsidR="00F055C6">
        <w:rPr>
          <w:rFonts w:asciiTheme="majorHAnsi" w:hAnsiTheme="majorHAnsi"/>
        </w:rPr>
        <w:t xml:space="preserve">to have </w:t>
      </w:r>
      <w:r w:rsidR="0010133E" w:rsidRPr="00050B37">
        <w:rPr>
          <w:rFonts w:asciiTheme="majorHAnsi" w:hAnsiTheme="majorHAnsi"/>
        </w:rPr>
        <w:t>contact</w:t>
      </w:r>
      <w:r w:rsidR="00F055C6">
        <w:rPr>
          <w:rFonts w:asciiTheme="majorHAnsi" w:hAnsiTheme="majorHAnsi"/>
        </w:rPr>
        <w:t xml:space="preserve"> with your natural child</w:t>
      </w:r>
      <w:r w:rsidR="0010133E" w:rsidRPr="00050B37">
        <w:rPr>
          <w:rFonts w:asciiTheme="majorHAnsi" w:hAnsiTheme="majorHAnsi"/>
        </w:rPr>
        <w:t>? If so, we will facilitate</w:t>
      </w:r>
      <w:r w:rsidR="006860F1">
        <w:rPr>
          <w:rFonts w:asciiTheme="majorHAnsi" w:hAnsiTheme="majorHAnsi"/>
        </w:rPr>
        <w:t>.</w:t>
      </w:r>
      <w:r w:rsidR="00F055C6">
        <w:rPr>
          <w:rFonts w:asciiTheme="majorHAnsi" w:hAnsiTheme="majorHAnsi"/>
        </w:rPr>
        <w:t>”</w:t>
      </w:r>
    </w:p>
    <w:p w14:paraId="56FDB301" w14:textId="77777777" w:rsidR="0010133E" w:rsidRPr="00050B37" w:rsidRDefault="0010133E" w:rsidP="0010133E">
      <w:pPr>
        <w:spacing w:line="276" w:lineRule="auto"/>
        <w:jc w:val="both"/>
        <w:rPr>
          <w:rFonts w:asciiTheme="majorHAnsi" w:hAnsiTheme="majorHAnsi"/>
        </w:rPr>
      </w:pPr>
    </w:p>
    <w:p w14:paraId="456CAB3D" w14:textId="036A8DDB" w:rsidR="004058A0" w:rsidRPr="00050B37" w:rsidRDefault="00016DE5" w:rsidP="004058A0">
      <w:pPr>
        <w:spacing w:line="276" w:lineRule="auto"/>
        <w:jc w:val="both"/>
        <w:rPr>
          <w:rFonts w:asciiTheme="majorHAnsi" w:hAnsiTheme="majorHAnsi"/>
        </w:rPr>
      </w:pPr>
      <w:r>
        <w:rPr>
          <w:rFonts w:asciiTheme="majorHAnsi" w:hAnsiTheme="majorHAnsi"/>
        </w:rPr>
        <w:t xml:space="preserve">26. </w:t>
      </w:r>
      <w:r w:rsidR="004058A0" w:rsidRPr="00050B37">
        <w:rPr>
          <w:rFonts w:asciiTheme="majorHAnsi" w:hAnsiTheme="majorHAnsi"/>
        </w:rPr>
        <w:t xml:space="preserve">There are no explicit details in the Bill </w:t>
      </w:r>
      <w:r w:rsidR="002B2CA6">
        <w:rPr>
          <w:rFonts w:asciiTheme="majorHAnsi" w:hAnsiTheme="majorHAnsi"/>
        </w:rPr>
        <w:t>regarding</w:t>
      </w:r>
      <w:r w:rsidR="004058A0" w:rsidRPr="00050B37">
        <w:rPr>
          <w:rFonts w:asciiTheme="majorHAnsi" w:hAnsiTheme="majorHAnsi"/>
        </w:rPr>
        <w:t xml:space="preserve"> the nature of the tracing service that will be provided. The form that this service will eventually take is entirely up to the Minister concerned. </w:t>
      </w:r>
    </w:p>
    <w:p w14:paraId="60ACF438" w14:textId="77777777" w:rsidR="00C61459" w:rsidRDefault="00C61459" w:rsidP="00C61459">
      <w:pPr>
        <w:spacing w:line="276" w:lineRule="auto"/>
        <w:jc w:val="both"/>
        <w:rPr>
          <w:rFonts w:asciiTheme="majorHAnsi" w:hAnsiTheme="majorHAnsi"/>
        </w:rPr>
      </w:pPr>
    </w:p>
    <w:p w14:paraId="515EF0C6" w14:textId="29D0AE4D" w:rsidR="00EE73C2" w:rsidRPr="00794FB0" w:rsidRDefault="00016DE5" w:rsidP="00EE73C2">
      <w:pPr>
        <w:spacing w:line="276" w:lineRule="auto"/>
        <w:jc w:val="both"/>
        <w:rPr>
          <w:rFonts w:asciiTheme="majorHAnsi" w:hAnsiTheme="majorHAnsi"/>
        </w:rPr>
      </w:pPr>
      <w:r>
        <w:rPr>
          <w:rFonts w:asciiTheme="majorHAnsi" w:hAnsiTheme="majorHAnsi"/>
        </w:rPr>
        <w:t xml:space="preserve">27. </w:t>
      </w:r>
      <w:r w:rsidR="00C61459">
        <w:rPr>
          <w:rFonts w:asciiTheme="majorHAnsi" w:hAnsiTheme="majorHAnsi"/>
        </w:rPr>
        <w:t xml:space="preserve">However, Note 3 in the FAQ states that people subjected to “informal adoptions” will be entitled to </w:t>
      </w:r>
      <w:r w:rsidR="002B2CA6">
        <w:rPr>
          <w:rFonts w:asciiTheme="majorHAnsi" w:hAnsiTheme="majorHAnsi"/>
        </w:rPr>
        <w:t>a</w:t>
      </w:r>
      <w:r w:rsidR="00C61459">
        <w:rPr>
          <w:rFonts w:asciiTheme="majorHAnsi" w:hAnsiTheme="majorHAnsi"/>
        </w:rPr>
        <w:t xml:space="preserve"> tracing service</w:t>
      </w:r>
      <w:r w:rsidR="002B2CA6">
        <w:rPr>
          <w:rFonts w:asciiTheme="majorHAnsi" w:hAnsiTheme="majorHAnsi"/>
        </w:rPr>
        <w:t xml:space="preserve"> “in the same manner as an adopted person or a birth parent”</w:t>
      </w:r>
      <w:r w:rsidR="00C61459">
        <w:rPr>
          <w:rFonts w:asciiTheme="majorHAnsi" w:hAnsiTheme="majorHAnsi"/>
        </w:rPr>
        <w:t>.</w:t>
      </w:r>
      <w:r w:rsidR="00C61459">
        <w:rPr>
          <w:rStyle w:val="FootnoteReference"/>
          <w:rFonts w:asciiTheme="majorHAnsi" w:hAnsiTheme="majorHAnsi"/>
        </w:rPr>
        <w:footnoteReference w:id="17"/>
      </w:r>
      <w:r w:rsidR="00C61459">
        <w:rPr>
          <w:rFonts w:asciiTheme="majorHAnsi" w:hAnsiTheme="majorHAnsi"/>
        </w:rPr>
        <w:t xml:space="preserve"> </w:t>
      </w:r>
      <w:r w:rsidR="00F055C6" w:rsidRPr="00794FB0">
        <w:rPr>
          <w:rFonts w:asciiTheme="majorHAnsi" w:hAnsiTheme="majorHAnsi"/>
        </w:rPr>
        <w:t xml:space="preserve">We welcome this undertaking because this will really help </w:t>
      </w:r>
      <w:r w:rsidR="002B2CA6" w:rsidRPr="00794FB0">
        <w:rPr>
          <w:rFonts w:asciiTheme="majorHAnsi" w:hAnsiTheme="majorHAnsi"/>
        </w:rPr>
        <w:t>this specific group of</w:t>
      </w:r>
      <w:r w:rsidR="00F055C6" w:rsidRPr="00794FB0">
        <w:rPr>
          <w:rFonts w:asciiTheme="majorHAnsi" w:hAnsiTheme="majorHAnsi"/>
        </w:rPr>
        <w:t xml:space="preserve"> people, many of whom have been floating in limbo for years and levels of frustration are high. </w:t>
      </w:r>
      <w:r w:rsidR="00C61459" w:rsidRPr="00794FB0">
        <w:rPr>
          <w:rFonts w:asciiTheme="majorHAnsi" w:hAnsiTheme="majorHAnsi"/>
        </w:rPr>
        <w:t xml:space="preserve">In such cases, </w:t>
      </w:r>
      <w:r w:rsidR="00C61459" w:rsidRPr="00794FB0">
        <w:rPr>
          <w:rFonts w:asciiTheme="majorHAnsi" w:hAnsiTheme="majorHAnsi"/>
          <w:b/>
        </w:rPr>
        <w:t xml:space="preserve">DNA testing is </w:t>
      </w:r>
      <w:r w:rsidR="00530BCE" w:rsidRPr="00794FB0">
        <w:rPr>
          <w:rFonts w:asciiTheme="majorHAnsi" w:hAnsiTheme="majorHAnsi"/>
          <w:b/>
        </w:rPr>
        <w:t>the only realistic option</w:t>
      </w:r>
      <w:r w:rsidR="00C61459" w:rsidRPr="00794FB0">
        <w:rPr>
          <w:rFonts w:asciiTheme="majorHAnsi" w:hAnsiTheme="majorHAnsi"/>
        </w:rPr>
        <w:t xml:space="preserve"> as it is the only means by which the birth family of the adoptee can be discovered. </w:t>
      </w:r>
    </w:p>
    <w:p w14:paraId="4247B7B8" w14:textId="77777777" w:rsidR="00EE73C2" w:rsidRPr="00794FB0" w:rsidRDefault="00EE73C2" w:rsidP="00C61459">
      <w:pPr>
        <w:spacing w:line="276" w:lineRule="auto"/>
        <w:jc w:val="both"/>
        <w:rPr>
          <w:rFonts w:asciiTheme="majorHAnsi" w:hAnsiTheme="majorHAnsi"/>
        </w:rPr>
      </w:pPr>
    </w:p>
    <w:p w14:paraId="2B5122D5" w14:textId="45BB8C1A" w:rsidR="004270F1" w:rsidRDefault="00016DE5" w:rsidP="00C61459">
      <w:pPr>
        <w:spacing w:line="276" w:lineRule="auto"/>
        <w:jc w:val="both"/>
        <w:rPr>
          <w:rFonts w:asciiTheme="majorHAnsi" w:hAnsiTheme="majorHAnsi"/>
        </w:rPr>
      </w:pPr>
      <w:r>
        <w:rPr>
          <w:rFonts w:asciiTheme="majorHAnsi" w:hAnsiTheme="majorHAnsi"/>
        </w:rPr>
        <w:t xml:space="preserve">28. </w:t>
      </w:r>
      <w:r w:rsidR="00EE73C2">
        <w:rPr>
          <w:rFonts w:asciiTheme="majorHAnsi" w:hAnsiTheme="majorHAnsi"/>
        </w:rPr>
        <w:t>We welcome the above</w:t>
      </w:r>
      <w:r w:rsidR="00C61459">
        <w:rPr>
          <w:rFonts w:asciiTheme="majorHAnsi" w:hAnsiTheme="majorHAnsi"/>
        </w:rPr>
        <w:t xml:space="preserve"> move, but </w:t>
      </w:r>
      <w:r w:rsidR="00C61459" w:rsidRPr="00050B37">
        <w:rPr>
          <w:rFonts w:asciiTheme="majorHAnsi" w:hAnsiTheme="majorHAnsi"/>
        </w:rPr>
        <w:t xml:space="preserve">would strongly urge the Minister to </w:t>
      </w:r>
      <w:r w:rsidR="00F055C6">
        <w:rPr>
          <w:rFonts w:asciiTheme="majorHAnsi" w:hAnsiTheme="majorHAnsi"/>
        </w:rPr>
        <w:t xml:space="preserve">clarify that the </w:t>
      </w:r>
      <w:r w:rsidR="00F055C6" w:rsidRPr="0046571B">
        <w:rPr>
          <w:rFonts w:asciiTheme="majorHAnsi" w:hAnsiTheme="majorHAnsi"/>
          <w:b/>
        </w:rPr>
        <w:t xml:space="preserve">use of </w:t>
      </w:r>
      <w:r w:rsidR="00F055C6" w:rsidRPr="00F055C6">
        <w:rPr>
          <w:rFonts w:asciiTheme="majorHAnsi" w:hAnsiTheme="majorHAnsi"/>
          <w:b/>
        </w:rPr>
        <w:t>DNA will become a routine part of the tracing process</w:t>
      </w:r>
      <w:r w:rsidR="00F055C6">
        <w:rPr>
          <w:rFonts w:asciiTheme="majorHAnsi" w:hAnsiTheme="majorHAnsi"/>
        </w:rPr>
        <w:t>. Specifically</w:t>
      </w:r>
      <w:r w:rsidR="00EE73C2">
        <w:rPr>
          <w:rFonts w:asciiTheme="majorHAnsi" w:hAnsiTheme="majorHAnsi"/>
        </w:rPr>
        <w:t xml:space="preserve">, the wording of the </w:t>
      </w:r>
      <w:r w:rsidR="0046571B">
        <w:rPr>
          <w:rFonts w:asciiTheme="majorHAnsi" w:hAnsiTheme="majorHAnsi"/>
        </w:rPr>
        <w:t>proposed</w:t>
      </w:r>
      <w:r w:rsidR="00EE73C2">
        <w:rPr>
          <w:rFonts w:asciiTheme="majorHAnsi" w:hAnsiTheme="majorHAnsi"/>
        </w:rPr>
        <w:t xml:space="preserve"> Bill </w:t>
      </w:r>
      <w:r w:rsidR="00EE73C2" w:rsidRPr="00F055C6">
        <w:rPr>
          <w:rFonts w:asciiTheme="majorHAnsi" w:hAnsiTheme="majorHAnsi"/>
          <w:b/>
        </w:rPr>
        <w:t>oblige</w:t>
      </w:r>
      <w:r w:rsidR="00F055C6" w:rsidRPr="00F055C6">
        <w:rPr>
          <w:rFonts w:asciiTheme="majorHAnsi" w:hAnsiTheme="majorHAnsi"/>
          <w:b/>
        </w:rPr>
        <w:t>s</w:t>
      </w:r>
      <w:r w:rsidR="00EE73C2" w:rsidRPr="00F055C6">
        <w:rPr>
          <w:rFonts w:asciiTheme="majorHAnsi" w:hAnsiTheme="majorHAnsi"/>
          <w:b/>
        </w:rPr>
        <w:t xml:space="preserve"> the </w:t>
      </w:r>
      <w:r w:rsidR="00F77050">
        <w:rPr>
          <w:rFonts w:asciiTheme="majorHAnsi" w:hAnsiTheme="majorHAnsi"/>
          <w:b/>
        </w:rPr>
        <w:t>Agency</w:t>
      </w:r>
      <w:r w:rsidR="00EE73C2" w:rsidRPr="00F055C6">
        <w:rPr>
          <w:rFonts w:asciiTheme="majorHAnsi" w:hAnsiTheme="majorHAnsi"/>
          <w:b/>
        </w:rPr>
        <w:t xml:space="preserve"> to use DNA testing</w:t>
      </w:r>
      <w:r w:rsidR="00EE73C2">
        <w:rPr>
          <w:rFonts w:asciiTheme="majorHAnsi" w:hAnsiTheme="majorHAnsi"/>
        </w:rPr>
        <w:t xml:space="preserve"> </w:t>
      </w:r>
      <w:r w:rsidR="00EE73C2" w:rsidRPr="00050B37">
        <w:rPr>
          <w:rFonts w:asciiTheme="majorHAnsi" w:hAnsiTheme="majorHAnsi"/>
        </w:rPr>
        <w:t>to assist in the search</w:t>
      </w:r>
      <w:r w:rsidR="00F055C6">
        <w:rPr>
          <w:rFonts w:asciiTheme="majorHAnsi" w:hAnsiTheme="majorHAnsi"/>
        </w:rPr>
        <w:t xml:space="preserve"> where conventional means have failed to locate the birth parent</w:t>
      </w:r>
      <w:r w:rsidR="00EE73C2">
        <w:rPr>
          <w:rFonts w:asciiTheme="majorHAnsi" w:hAnsiTheme="majorHAnsi"/>
        </w:rPr>
        <w:t xml:space="preserve">. </w:t>
      </w:r>
      <w:r w:rsidR="004270F1" w:rsidRPr="00050B37">
        <w:rPr>
          <w:rFonts w:asciiTheme="majorHAnsi" w:hAnsiTheme="majorHAnsi"/>
        </w:rPr>
        <w:t>DNA data fall</w:t>
      </w:r>
      <w:r w:rsidR="009A511E">
        <w:rPr>
          <w:rFonts w:asciiTheme="majorHAnsi" w:hAnsiTheme="majorHAnsi"/>
        </w:rPr>
        <w:t>s</w:t>
      </w:r>
      <w:r w:rsidR="004270F1" w:rsidRPr="00050B37">
        <w:rPr>
          <w:rFonts w:asciiTheme="majorHAnsi" w:hAnsiTheme="majorHAnsi"/>
        </w:rPr>
        <w:t xml:space="preserve"> under the heading of “records that are likely to be relevant for locating a person” (section 19</w:t>
      </w:r>
      <w:r w:rsidR="00735983">
        <w:rPr>
          <w:rFonts w:asciiTheme="majorHAnsi" w:hAnsiTheme="majorHAnsi"/>
        </w:rPr>
        <w:t>-2-b</w:t>
      </w:r>
      <w:r w:rsidR="004270F1" w:rsidRPr="00050B37">
        <w:rPr>
          <w:rFonts w:asciiTheme="majorHAnsi" w:hAnsiTheme="majorHAnsi"/>
        </w:rPr>
        <w:t xml:space="preserve">). </w:t>
      </w:r>
    </w:p>
    <w:p w14:paraId="65AC814A" w14:textId="77777777" w:rsidR="004270F1" w:rsidRDefault="004270F1" w:rsidP="00C61459">
      <w:pPr>
        <w:spacing w:line="276" w:lineRule="auto"/>
        <w:jc w:val="both"/>
        <w:rPr>
          <w:rFonts w:asciiTheme="majorHAnsi" w:hAnsiTheme="majorHAnsi"/>
        </w:rPr>
      </w:pPr>
    </w:p>
    <w:p w14:paraId="7FF51A26" w14:textId="46FA89E7" w:rsidR="00EE73C2" w:rsidRDefault="00016DE5" w:rsidP="00C61459">
      <w:pPr>
        <w:spacing w:line="276" w:lineRule="auto"/>
        <w:jc w:val="both"/>
        <w:rPr>
          <w:rFonts w:asciiTheme="majorHAnsi" w:hAnsiTheme="majorHAnsi"/>
        </w:rPr>
      </w:pPr>
      <w:r>
        <w:rPr>
          <w:rFonts w:asciiTheme="majorHAnsi" w:hAnsiTheme="majorHAnsi"/>
        </w:rPr>
        <w:t xml:space="preserve">29. </w:t>
      </w:r>
      <w:r w:rsidR="00EE73C2">
        <w:rPr>
          <w:rFonts w:asciiTheme="majorHAnsi" w:hAnsiTheme="majorHAnsi"/>
        </w:rPr>
        <w:t xml:space="preserve">We would </w:t>
      </w:r>
      <w:r w:rsidR="004270F1">
        <w:rPr>
          <w:rFonts w:asciiTheme="majorHAnsi" w:hAnsiTheme="majorHAnsi"/>
        </w:rPr>
        <w:t xml:space="preserve">therefore </w:t>
      </w:r>
      <w:r w:rsidR="00EE73C2">
        <w:rPr>
          <w:rFonts w:asciiTheme="majorHAnsi" w:hAnsiTheme="majorHAnsi"/>
        </w:rPr>
        <w:t xml:space="preserve">strongly recommend that </w:t>
      </w:r>
      <w:r w:rsidR="00BF7452">
        <w:rPr>
          <w:rFonts w:asciiTheme="majorHAnsi" w:hAnsiTheme="majorHAnsi"/>
        </w:rPr>
        <w:t xml:space="preserve">the Minister clarify that </w:t>
      </w:r>
      <w:r w:rsidR="00EE73C2" w:rsidRPr="00BF7452">
        <w:rPr>
          <w:rFonts w:asciiTheme="majorHAnsi" w:hAnsiTheme="majorHAnsi"/>
          <w:b/>
        </w:rPr>
        <w:t xml:space="preserve">DNA testing </w:t>
      </w:r>
      <w:r w:rsidR="00BF7452" w:rsidRPr="00BF7452">
        <w:rPr>
          <w:rFonts w:asciiTheme="majorHAnsi" w:hAnsiTheme="majorHAnsi"/>
          <w:b/>
        </w:rPr>
        <w:t xml:space="preserve">will </w:t>
      </w:r>
      <w:r w:rsidR="00EE73C2" w:rsidRPr="00BF7452">
        <w:rPr>
          <w:rFonts w:asciiTheme="majorHAnsi" w:hAnsiTheme="majorHAnsi"/>
          <w:b/>
        </w:rPr>
        <w:t xml:space="preserve">be used in all situations where accurate birth information is not available, </w:t>
      </w:r>
      <w:r w:rsidR="004270F1">
        <w:rPr>
          <w:rFonts w:asciiTheme="majorHAnsi" w:hAnsiTheme="majorHAnsi"/>
        </w:rPr>
        <w:t xml:space="preserve">for example </w:t>
      </w:r>
      <w:r w:rsidR="00EE73C2">
        <w:rPr>
          <w:rFonts w:asciiTheme="majorHAnsi" w:hAnsiTheme="majorHAnsi"/>
        </w:rPr>
        <w:t>because:</w:t>
      </w:r>
    </w:p>
    <w:p w14:paraId="6DC14497" w14:textId="77777777" w:rsidR="00EE73C2" w:rsidRPr="00050B37" w:rsidRDefault="00EE73C2" w:rsidP="00EE73C2">
      <w:pPr>
        <w:pStyle w:val="ListParagraph"/>
        <w:numPr>
          <w:ilvl w:val="0"/>
          <w:numId w:val="20"/>
        </w:numPr>
        <w:spacing w:line="276" w:lineRule="auto"/>
        <w:jc w:val="both"/>
        <w:rPr>
          <w:rFonts w:asciiTheme="majorHAnsi" w:hAnsiTheme="majorHAnsi"/>
        </w:rPr>
      </w:pPr>
      <w:r w:rsidRPr="00050B37">
        <w:rPr>
          <w:rFonts w:asciiTheme="majorHAnsi" w:hAnsiTheme="majorHAnsi"/>
        </w:rPr>
        <w:lastRenderedPageBreak/>
        <w:t>The information never existed in the first place, due to covert adoptions, illegal adoptions, or informal care arrangements</w:t>
      </w:r>
    </w:p>
    <w:p w14:paraId="2A713477" w14:textId="77777777" w:rsidR="00EE73C2" w:rsidRPr="00050B37" w:rsidRDefault="00EE73C2" w:rsidP="00EE73C2">
      <w:pPr>
        <w:pStyle w:val="ListParagraph"/>
        <w:numPr>
          <w:ilvl w:val="0"/>
          <w:numId w:val="20"/>
        </w:numPr>
        <w:spacing w:line="276" w:lineRule="auto"/>
        <w:jc w:val="both"/>
        <w:rPr>
          <w:rFonts w:asciiTheme="majorHAnsi" w:hAnsiTheme="majorHAnsi"/>
        </w:rPr>
      </w:pPr>
      <w:r w:rsidRPr="00050B37">
        <w:rPr>
          <w:rFonts w:asciiTheme="majorHAnsi" w:hAnsiTheme="majorHAnsi"/>
        </w:rPr>
        <w:t>The information was entered incorrectly or deliberately falsified</w:t>
      </w:r>
    </w:p>
    <w:p w14:paraId="40209E2D" w14:textId="44713345" w:rsidR="00EE73C2" w:rsidRDefault="00EE73C2" w:rsidP="00EE73C2">
      <w:pPr>
        <w:pStyle w:val="ListParagraph"/>
        <w:numPr>
          <w:ilvl w:val="0"/>
          <w:numId w:val="20"/>
        </w:numPr>
        <w:spacing w:line="276" w:lineRule="auto"/>
        <w:jc w:val="both"/>
        <w:rPr>
          <w:rFonts w:asciiTheme="majorHAnsi" w:hAnsiTheme="majorHAnsi"/>
        </w:rPr>
      </w:pPr>
      <w:r>
        <w:rPr>
          <w:rFonts w:asciiTheme="majorHAnsi" w:hAnsiTheme="majorHAnsi"/>
        </w:rPr>
        <w:t xml:space="preserve">Despite its best efforts using conventional means, the </w:t>
      </w:r>
      <w:r w:rsidR="00F77050">
        <w:rPr>
          <w:rFonts w:asciiTheme="majorHAnsi" w:hAnsiTheme="majorHAnsi"/>
        </w:rPr>
        <w:t>Agency</w:t>
      </w:r>
      <w:r>
        <w:rPr>
          <w:rFonts w:asciiTheme="majorHAnsi" w:hAnsiTheme="majorHAnsi"/>
        </w:rPr>
        <w:t xml:space="preserve"> has been unable to locate the birth parent</w:t>
      </w:r>
    </w:p>
    <w:p w14:paraId="4BD980FA" w14:textId="77777777" w:rsidR="00EE73C2" w:rsidRPr="00EE73C2" w:rsidRDefault="00EE73C2" w:rsidP="008661F2">
      <w:pPr>
        <w:spacing w:line="276" w:lineRule="auto"/>
        <w:jc w:val="both"/>
        <w:rPr>
          <w:rFonts w:asciiTheme="majorHAnsi" w:hAnsiTheme="majorHAnsi"/>
        </w:rPr>
      </w:pPr>
    </w:p>
    <w:p w14:paraId="2709C295" w14:textId="14892F33" w:rsidR="008661F2" w:rsidRPr="00794FB0" w:rsidRDefault="00016DE5" w:rsidP="008661F2">
      <w:pPr>
        <w:spacing w:line="276" w:lineRule="auto"/>
        <w:jc w:val="both"/>
        <w:rPr>
          <w:rFonts w:asciiTheme="majorHAnsi" w:hAnsiTheme="majorHAnsi"/>
        </w:rPr>
      </w:pPr>
      <w:r>
        <w:rPr>
          <w:rFonts w:asciiTheme="majorHAnsi" w:hAnsiTheme="majorHAnsi"/>
        </w:rPr>
        <w:t xml:space="preserve">30. </w:t>
      </w:r>
      <w:r w:rsidR="00F055C6" w:rsidRPr="008661F2">
        <w:rPr>
          <w:rFonts w:asciiTheme="majorHAnsi" w:hAnsiTheme="majorHAnsi"/>
        </w:rPr>
        <w:t xml:space="preserve">There are </w:t>
      </w:r>
      <w:r w:rsidR="008661F2">
        <w:rPr>
          <w:rFonts w:asciiTheme="majorHAnsi" w:hAnsiTheme="majorHAnsi"/>
        </w:rPr>
        <w:t>two main</w:t>
      </w:r>
      <w:r w:rsidR="00F055C6" w:rsidRPr="008661F2">
        <w:rPr>
          <w:rFonts w:asciiTheme="majorHAnsi" w:hAnsiTheme="majorHAnsi"/>
        </w:rPr>
        <w:t xml:space="preserve"> options for the routine use of DNA data as a tracing record. DNA testing can be </w:t>
      </w:r>
      <w:r w:rsidR="00F055C6" w:rsidRPr="008661F2">
        <w:rPr>
          <w:rFonts w:asciiTheme="majorHAnsi" w:hAnsiTheme="majorHAnsi"/>
          <w:b/>
        </w:rPr>
        <w:t xml:space="preserve">undertaken by the </w:t>
      </w:r>
      <w:r w:rsidR="00F77050">
        <w:rPr>
          <w:rFonts w:asciiTheme="majorHAnsi" w:hAnsiTheme="majorHAnsi"/>
          <w:b/>
        </w:rPr>
        <w:t>Agency</w:t>
      </w:r>
      <w:r w:rsidR="00F055C6" w:rsidRPr="008661F2">
        <w:rPr>
          <w:rFonts w:asciiTheme="majorHAnsi" w:hAnsiTheme="majorHAnsi"/>
          <w:b/>
        </w:rPr>
        <w:t xml:space="preserve"> on behalf of the </w:t>
      </w:r>
      <w:r w:rsidR="008661F2">
        <w:rPr>
          <w:rFonts w:asciiTheme="majorHAnsi" w:hAnsiTheme="majorHAnsi"/>
          <w:b/>
        </w:rPr>
        <w:t>adoptee</w:t>
      </w:r>
      <w:r w:rsidR="00F055C6" w:rsidRPr="008661F2">
        <w:rPr>
          <w:rFonts w:asciiTheme="majorHAnsi" w:hAnsiTheme="majorHAnsi"/>
        </w:rPr>
        <w:t xml:space="preserve"> and the full cost of the DNA testing can be born</w:t>
      </w:r>
      <w:r w:rsidR="006760A1">
        <w:rPr>
          <w:rFonts w:asciiTheme="majorHAnsi" w:hAnsiTheme="majorHAnsi"/>
        </w:rPr>
        <w:t>e</w:t>
      </w:r>
      <w:r w:rsidR="00F055C6" w:rsidRPr="008661F2">
        <w:rPr>
          <w:rFonts w:asciiTheme="majorHAnsi" w:hAnsiTheme="majorHAnsi"/>
        </w:rPr>
        <w:t xml:space="preserve"> by the </w:t>
      </w:r>
      <w:r w:rsidR="00F77050">
        <w:rPr>
          <w:rFonts w:asciiTheme="majorHAnsi" w:hAnsiTheme="majorHAnsi"/>
        </w:rPr>
        <w:t>Agency</w:t>
      </w:r>
      <w:r w:rsidR="00F055C6" w:rsidRPr="008661F2">
        <w:rPr>
          <w:rFonts w:asciiTheme="majorHAnsi" w:hAnsiTheme="majorHAnsi"/>
        </w:rPr>
        <w:t xml:space="preserve">. In this situation the </w:t>
      </w:r>
      <w:r w:rsidR="00F77050">
        <w:rPr>
          <w:rFonts w:asciiTheme="majorHAnsi" w:hAnsiTheme="majorHAnsi"/>
        </w:rPr>
        <w:t>Agency</w:t>
      </w:r>
      <w:r w:rsidR="00F055C6" w:rsidRPr="008661F2">
        <w:rPr>
          <w:rFonts w:asciiTheme="majorHAnsi" w:hAnsiTheme="majorHAnsi"/>
        </w:rPr>
        <w:t xml:space="preserve"> </w:t>
      </w:r>
      <w:r w:rsidR="0046571B">
        <w:rPr>
          <w:rFonts w:asciiTheme="majorHAnsi" w:hAnsiTheme="majorHAnsi"/>
        </w:rPr>
        <w:t>could assume</w:t>
      </w:r>
      <w:r w:rsidR="00F055C6" w:rsidRPr="008661F2">
        <w:rPr>
          <w:rFonts w:asciiTheme="majorHAnsi" w:hAnsiTheme="majorHAnsi"/>
        </w:rPr>
        <w:t xml:space="preserve"> responsibility for managing the test results and contacting any genetic matches that the adoptee may have. This helps the </w:t>
      </w:r>
      <w:r w:rsidR="00EC4D60">
        <w:rPr>
          <w:rFonts w:asciiTheme="majorHAnsi" w:hAnsiTheme="majorHAnsi"/>
        </w:rPr>
        <w:t>Government</w:t>
      </w:r>
      <w:r w:rsidR="00F055C6" w:rsidRPr="008661F2">
        <w:rPr>
          <w:rFonts w:asciiTheme="majorHAnsi" w:hAnsiTheme="majorHAnsi"/>
        </w:rPr>
        <w:t xml:space="preserve"> achieve its aim of protecting the </w:t>
      </w:r>
      <w:r w:rsidR="00A276FB" w:rsidRPr="00BF7452">
        <w:rPr>
          <w:rFonts w:asciiTheme="majorHAnsi" w:hAnsiTheme="majorHAnsi"/>
        </w:rPr>
        <w:t xml:space="preserve">birth </w:t>
      </w:r>
      <w:r w:rsidR="00F055C6" w:rsidRPr="00794FB0">
        <w:rPr>
          <w:rFonts w:asciiTheme="majorHAnsi" w:hAnsiTheme="majorHAnsi"/>
        </w:rPr>
        <w:t>parents</w:t>
      </w:r>
      <w:r w:rsidR="00A276FB" w:rsidRPr="00794FB0">
        <w:rPr>
          <w:rFonts w:asciiTheme="majorHAnsi" w:hAnsiTheme="majorHAnsi"/>
        </w:rPr>
        <w:t>’</w:t>
      </w:r>
      <w:r w:rsidR="00F055C6" w:rsidRPr="00794FB0">
        <w:rPr>
          <w:rFonts w:asciiTheme="majorHAnsi" w:hAnsiTheme="majorHAnsi"/>
        </w:rPr>
        <w:t xml:space="preserve"> right to privacy and bolsters any written undertaking</w:t>
      </w:r>
      <w:r w:rsidR="008661F2" w:rsidRPr="00794FB0">
        <w:rPr>
          <w:rFonts w:asciiTheme="majorHAnsi" w:hAnsiTheme="majorHAnsi"/>
        </w:rPr>
        <w:t xml:space="preserve"> (section 41)</w:t>
      </w:r>
      <w:r w:rsidR="00F055C6" w:rsidRPr="00794FB0">
        <w:rPr>
          <w:rFonts w:asciiTheme="majorHAnsi" w:hAnsiTheme="majorHAnsi"/>
        </w:rPr>
        <w:t xml:space="preserve"> taken by the adoptee not to contact the birth parent.</w:t>
      </w:r>
    </w:p>
    <w:p w14:paraId="571C79C1" w14:textId="6DE4678E" w:rsidR="008661F2" w:rsidRPr="00794FB0" w:rsidRDefault="00F055C6" w:rsidP="008661F2">
      <w:pPr>
        <w:spacing w:line="276" w:lineRule="auto"/>
        <w:jc w:val="both"/>
        <w:rPr>
          <w:rFonts w:asciiTheme="majorHAnsi" w:hAnsiTheme="majorHAnsi"/>
        </w:rPr>
      </w:pPr>
      <w:r w:rsidRPr="00794FB0">
        <w:rPr>
          <w:rFonts w:asciiTheme="majorHAnsi" w:hAnsiTheme="majorHAnsi"/>
        </w:rPr>
        <w:br/>
      </w:r>
      <w:r w:rsidR="00016DE5" w:rsidRPr="00794FB0">
        <w:rPr>
          <w:rFonts w:asciiTheme="majorHAnsi" w:hAnsiTheme="majorHAnsi"/>
        </w:rPr>
        <w:t xml:space="preserve">31. </w:t>
      </w:r>
      <w:r w:rsidRPr="00794FB0">
        <w:rPr>
          <w:rFonts w:asciiTheme="majorHAnsi" w:hAnsiTheme="majorHAnsi"/>
        </w:rPr>
        <w:t xml:space="preserve">The second option is for </w:t>
      </w:r>
      <w:r w:rsidRPr="00794FB0">
        <w:rPr>
          <w:rFonts w:asciiTheme="majorHAnsi" w:hAnsiTheme="majorHAnsi"/>
          <w:b/>
        </w:rPr>
        <w:t xml:space="preserve">the adoptee to </w:t>
      </w:r>
      <w:r w:rsidR="00530BCE" w:rsidRPr="00794FB0">
        <w:rPr>
          <w:rFonts w:asciiTheme="majorHAnsi" w:hAnsiTheme="majorHAnsi"/>
          <w:b/>
        </w:rPr>
        <w:t>cover the cost</w:t>
      </w:r>
      <w:r w:rsidRPr="00794FB0">
        <w:rPr>
          <w:rFonts w:asciiTheme="majorHAnsi" w:hAnsiTheme="majorHAnsi"/>
          <w:b/>
        </w:rPr>
        <w:t xml:space="preserve"> of the DNA test</w:t>
      </w:r>
      <w:r w:rsidRPr="00794FB0">
        <w:rPr>
          <w:rFonts w:asciiTheme="majorHAnsi" w:hAnsiTheme="majorHAnsi"/>
        </w:rPr>
        <w:t>. In this situation the adoptee remains in con</w:t>
      </w:r>
      <w:r w:rsidR="00BF7452" w:rsidRPr="00794FB0">
        <w:rPr>
          <w:rFonts w:asciiTheme="majorHAnsi" w:hAnsiTheme="majorHAnsi"/>
        </w:rPr>
        <w:t xml:space="preserve">trol of their </w:t>
      </w:r>
      <w:r w:rsidRPr="00794FB0">
        <w:rPr>
          <w:rFonts w:asciiTheme="majorHAnsi" w:hAnsiTheme="majorHAnsi"/>
        </w:rPr>
        <w:t xml:space="preserve">own DNA data and contacts their genetic matches themselves. </w:t>
      </w:r>
      <w:r w:rsidR="008661F2" w:rsidRPr="00794FB0">
        <w:rPr>
          <w:rFonts w:asciiTheme="majorHAnsi" w:hAnsiTheme="majorHAnsi"/>
        </w:rPr>
        <w:t>However, if the adoptee finds that their parent is among their matches (which currently happens in about 2% of cases), t</w:t>
      </w:r>
      <w:r w:rsidRPr="00794FB0">
        <w:rPr>
          <w:rFonts w:asciiTheme="majorHAnsi" w:hAnsiTheme="majorHAnsi"/>
        </w:rPr>
        <w:t>here is</w:t>
      </w:r>
      <w:r w:rsidR="008661F2" w:rsidRPr="00794FB0">
        <w:rPr>
          <w:rFonts w:asciiTheme="majorHAnsi" w:hAnsiTheme="majorHAnsi"/>
        </w:rPr>
        <w:t xml:space="preserve"> potential for a breach of section 41 of the </w:t>
      </w:r>
      <w:r w:rsidR="00BF7452" w:rsidRPr="00794FB0">
        <w:rPr>
          <w:rFonts w:asciiTheme="majorHAnsi" w:hAnsiTheme="majorHAnsi"/>
        </w:rPr>
        <w:t xml:space="preserve">proposed </w:t>
      </w:r>
      <w:r w:rsidR="008661F2" w:rsidRPr="00794FB0">
        <w:rPr>
          <w:rFonts w:asciiTheme="majorHAnsi" w:hAnsiTheme="majorHAnsi"/>
        </w:rPr>
        <w:t>B</w:t>
      </w:r>
      <w:r w:rsidRPr="00794FB0">
        <w:rPr>
          <w:rFonts w:asciiTheme="majorHAnsi" w:hAnsiTheme="majorHAnsi"/>
        </w:rPr>
        <w:t xml:space="preserve">ill in this situation </w:t>
      </w:r>
      <w:r w:rsidR="008661F2" w:rsidRPr="00794FB0">
        <w:rPr>
          <w:rFonts w:asciiTheme="majorHAnsi" w:hAnsiTheme="majorHAnsi"/>
        </w:rPr>
        <w:t xml:space="preserve">(i.e. the adoptee has to </w:t>
      </w:r>
      <w:r w:rsidR="00BF7452" w:rsidRPr="00794FB0">
        <w:rPr>
          <w:rFonts w:asciiTheme="majorHAnsi" w:hAnsiTheme="majorHAnsi"/>
        </w:rPr>
        <w:t xml:space="preserve">initially </w:t>
      </w:r>
      <w:r w:rsidR="008661F2" w:rsidRPr="00794FB0">
        <w:rPr>
          <w:rFonts w:asciiTheme="majorHAnsi" w:hAnsiTheme="majorHAnsi"/>
        </w:rPr>
        <w:t>sign a written undertaking not to contact his birth parents)</w:t>
      </w:r>
      <w:r w:rsidRPr="00794FB0">
        <w:rPr>
          <w:rFonts w:asciiTheme="majorHAnsi" w:hAnsiTheme="majorHAnsi"/>
        </w:rPr>
        <w:t xml:space="preserve">. In such circumstances the adoptee can undertake not to contact the parent but rather have the </w:t>
      </w:r>
      <w:r w:rsidR="00F77050" w:rsidRPr="00794FB0">
        <w:rPr>
          <w:rFonts w:asciiTheme="majorHAnsi" w:hAnsiTheme="majorHAnsi"/>
        </w:rPr>
        <w:t>Agency</w:t>
      </w:r>
      <w:r w:rsidRPr="00794FB0">
        <w:rPr>
          <w:rFonts w:asciiTheme="majorHAnsi" w:hAnsiTheme="majorHAnsi"/>
        </w:rPr>
        <w:t xml:space="preserve"> do it on their behalf </w:t>
      </w:r>
      <w:r w:rsidR="008661F2" w:rsidRPr="00794FB0">
        <w:rPr>
          <w:rFonts w:asciiTheme="majorHAnsi" w:hAnsiTheme="majorHAnsi"/>
        </w:rPr>
        <w:t xml:space="preserve">… but such an undertaking may not be necessary if the birth parent sees the close match on their own DNA Matches page and gets in touch directly with the adoptee. </w:t>
      </w:r>
    </w:p>
    <w:p w14:paraId="616B105C" w14:textId="77777777" w:rsidR="008661F2" w:rsidRPr="00794FB0" w:rsidRDefault="008661F2" w:rsidP="008661F2">
      <w:pPr>
        <w:spacing w:line="276" w:lineRule="auto"/>
        <w:jc w:val="both"/>
        <w:rPr>
          <w:rFonts w:asciiTheme="majorHAnsi" w:hAnsiTheme="majorHAnsi"/>
        </w:rPr>
      </w:pPr>
    </w:p>
    <w:p w14:paraId="3289E01D" w14:textId="6E659CFB" w:rsidR="00F055C6" w:rsidRPr="00794FB0" w:rsidRDefault="00016DE5" w:rsidP="008661F2">
      <w:pPr>
        <w:spacing w:line="276" w:lineRule="auto"/>
        <w:jc w:val="both"/>
        <w:rPr>
          <w:rFonts w:asciiTheme="majorHAnsi" w:hAnsiTheme="majorHAnsi"/>
        </w:rPr>
      </w:pPr>
      <w:r w:rsidRPr="00794FB0">
        <w:rPr>
          <w:rFonts w:asciiTheme="majorHAnsi" w:hAnsiTheme="majorHAnsi"/>
        </w:rPr>
        <w:t xml:space="preserve">32. </w:t>
      </w:r>
      <w:r w:rsidR="00F055C6" w:rsidRPr="00794FB0">
        <w:rPr>
          <w:rFonts w:asciiTheme="majorHAnsi" w:hAnsiTheme="majorHAnsi"/>
        </w:rPr>
        <w:t>If any other matches appear</w:t>
      </w:r>
      <w:r w:rsidR="008661F2" w:rsidRPr="00794FB0">
        <w:rPr>
          <w:rFonts w:asciiTheme="majorHAnsi" w:hAnsiTheme="majorHAnsi"/>
        </w:rPr>
        <w:t xml:space="preserve"> on the adoptee’s DNA Matches page </w:t>
      </w:r>
      <w:r w:rsidR="00F055C6" w:rsidRPr="00794FB0">
        <w:rPr>
          <w:rFonts w:asciiTheme="majorHAnsi" w:hAnsiTheme="majorHAnsi"/>
        </w:rPr>
        <w:t xml:space="preserve">(for example a half sibling or a first cousin or second cousin), then the adoptee can safely contact these people without being in breach of the proposed Bill (which only strives to safeguard the right to privacy of the birth parents but not the half-siblings or cousins of the </w:t>
      </w:r>
      <w:r w:rsidR="0046571B" w:rsidRPr="00794FB0">
        <w:rPr>
          <w:rFonts w:asciiTheme="majorHAnsi" w:hAnsiTheme="majorHAnsi"/>
        </w:rPr>
        <w:t>adoptee</w:t>
      </w:r>
      <w:r w:rsidR="00F055C6" w:rsidRPr="00794FB0">
        <w:rPr>
          <w:rFonts w:asciiTheme="majorHAnsi" w:hAnsiTheme="majorHAnsi"/>
        </w:rPr>
        <w:t>). </w:t>
      </w:r>
    </w:p>
    <w:p w14:paraId="6E679405" w14:textId="77777777" w:rsidR="00F055C6" w:rsidRPr="00794FB0" w:rsidRDefault="00F055C6" w:rsidP="008661F2">
      <w:pPr>
        <w:spacing w:line="276" w:lineRule="auto"/>
        <w:jc w:val="both"/>
        <w:rPr>
          <w:rFonts w:asciiTheme="majorHAnsi" w:hAnsiTheme="majorHAnsi"/>
        </w:rPr>
      </w:pPr>
    </w:p>
    <w:p w14:paraId="16A67BB4" w14:textId="4B4446B0" w:rsidR="00F055C6" w:rsidRPr="00794FB0" w:rsidRDefault="00016DE5" w:rsidP="008661F2">
      <w:pPr>
        <w:spacing w:line="276" w:lineRule="auto"/>
        <w:jc w:val="both"/>
        <w:rPr>
          <w:rFonts w:asciiTheme="majorHAnsi" w:hAnsiTheme="majorHAnsi"/>
        </w:rPr>
      </w:pPr>
      <w:r w:rsidRPr="00794FB0">
        <w:rPr>
          <w:rFonts w:asciiTheme="majorHAnsi" w:hAnsiTheme="majorHAnsi"/>
        </w:rPr>
        <w:t xml:space="preserve">33. </w:t>
      </w:r>
      <w:r w:rsidR="00F055C6" w:rsidRPr="00794FB0">
        <w:rPr>
          <w:rFonts w:asciiTheme="majorHAnsi" w:hAnsiTheme="majorHAnsi"/>
        </w:rPr>
        <w:t xml:space="preserve">We must remember that any matches </w:t>
      </w:r>
      <w:r w:rsidR="006760A1" w:rsidRPr="00794FB0">
        <w:rPr>
          <w:rFonts w:asciiTheme="majorHAnsi" w:hAnsiTheme="majorHAnsi"/>
        </w:rPr>
        <w:t xml:space="preserve">that </w:t>
      </w:r>
      <w:r w:rsidR="00F055C6" w:rsidRPr="00794FB0">
        <w:rPr>
          <w:rFonts w:asciiTheme="majorHAnsi" w:hAnsiTheme="majorHAnsi"/>
        </w:rPr>
        <w:t xml:space="preserve">the adoptee finds in the database are people who have willingly and voluntarily submitted their own DNA for analysis, </w:t>
      </w:r>
      <w:r w:rsidR="008B4226" w:rsidRPr="00794FB0">
        <w:rPr>
          <w:rFonts w:asciiTheme="majorHAnsi" w:hAnsiTheme="majorHAnsi"/>
        </w:rPr>
        <w:t xml:space="preserve">alerted to the possibility </w:t>
      </w:r>
      <w:r w:rsidR="00F055C6" w:rsidRPr="00794FB0">
        <w:rPr>
          <w:rFonts w:asciiTheme="majorHAnsi" w:hAnsiTheme="majorHAnsi"/>
        </w:rPr>
        <w:t>that surprises sometimes happen and that they may find close relatives</w:t>
      </w:r>
      <w:r w:rsidR="008661F2" w:rsidRPr="00794FB0">
        <w:rPr>
          <w:rFonts w:asciiTheme="majorHAnsi" w:hAnsiTheme="majorHAnsi"/>
        </w:rPr>
        <w:t xml:space="preserve"> that they never knew existed. I</w:t>
      </w:r>
      <w:r w:rsidR="00F055C6" w:rsidRPr="00794FB0">
        <w:rPr>
          <w:rFonts w:asciiTheme="majorHAnsi" w:hAnsiTheme="majorHAnsi"/>
        </w:rPr>
        <w:t>n other words, everyone who has done a DNA test and is in the database has been forewarned. And they have made the informed decisio</w:t>
      </w:r>
      <w:r w:rsidR="00C50422" w:rsidRPr="00794FB0">
        <w:rPr>
          <w:rFonts w:asciiTheme="majorHAnsi" w:hAnsiTheme="majorHAnsi"/>
        </w:rPr>
        <w:t xml:space="preserve">n </w:t>
      </w:r>
      <w:r w:rsidR="00F055C6" w:rsidRPr="00794FB0">
        <w:rPr>
          <w:rFonts w:asciiTheme="majorHAnsi" w:hAnsiTheme="majorHAnsi"/>
        </w:rPr>
        <w:t>to go ahead anyway.</w:t>
      </w:r>
    </w:p>
    <w:p w14:paraId="0BE473D9" w14:textId="77777777" w:rsidR="00F055C6" w:rsidRPr="00794FB0" w:rsidRDefault="00F055C6" w:rsidP="008661F2">
      <w:pPr>
        <w:spacing w:line="276" w:lineRule="auto"/>
        <w:jc w:val="both"/>
        <w:rPr>
          <w:rFonts w:asciiTheme="majorHAnsi" w:hAnsiTheme="majorHAnsi"/>
        </w:rPr>
      </w:pPr>
    </w:p>
    <w:p w14:paraId="563CFBEF" w14:textId="1558B15F" w:rsidR="00F055C6" w:rsidRPr="008661F2" w:rsidRDefault="00016DE5" w:rsidP="008661F2">
      <w:pPr>
        <w:spacing w:line="276" w:lineRule="auto"/>
        <w:jc w:val="both"/>
        <w:rPr>
          <w:rFonts w:asciiTheme="majorHAnsi" w:hAnsiTheme="majorHAnsi"/>
        </w:rPr>
      </w:pPr>
      <w:r w:rsidRPr="00794FB0">
        <w:rPr>
          <w:rFonts w:asciiTheme="majorHAnsi" w:hAnsiTheme="majorHAnsi"/>
        </w:rPr>
        <w:t xml:space="preserve">34. </w:t>
      </w:r>
      <w:r w:rsidR="001269FE" w:rsidRPr="00794FB0">
        <w:rPr>
          <w:rFonts w:asciiTheme="majorHAnsi" w:hAnsiTheme="majorHAnsi"/>
        </w:rPr>
        <w:t>However, those who choose not to make their data publicly available have the ability to do so. T</w:t>
      </w:r>
      <w:r w:rsidR="00F055C6" w:rsidRPr="00794FB0">
        <w:rPr>
          <w:rFonts w:asciiTheme="majorHAnsi" w:hAnsiTheme="majorHAnsi"/>
        </w:rPr>
        <w:t>hey may have already taken measures to privatise their own information. For</w:t>
      </w:r>
      <w:r w:rsidR="00F055C6" w:rsidRPr="008661F2">
        <w:rPr>
          <w:rFonts w:asciiTheme="majorHAnsi" w:hAnsiTheme="majorHAnsi"/>
        </w:rPr>
        <w:t xml:space="preserve"> example, some people</w:t>
      </w:r>
      <w:r w:rsidR="00A276FB">
        <w:rPr>
          <w:rFonts w:asciiTheme="majorHAnsi" w:hAnsiTheme="majorHAnsi"/>
        </w:rPr>
        <w:t xml:space="preserve"> </w:t>
      </w:r>
      <w:r w:rsidR="00F055C6" w:rsidRPr="00C50422">
        <w:rPr>
          <w:rFonts w:asciiTheme="majorHAnsi" w:hAnsiTheme="majorHAnsi"/>
        </w:rPr>
        <w:t>do not give a name and are marked as “Private”, others have given a false name, others have used initials or nicknames, etc</w:t>
      </w:r>
      <w:r w:rsidR="00F055C6" w:rsidRPr="008661F2">
        <w:rPr>
          <w:rFonts w:asciiTheme="majorHAnsi" w:hAnsiTheme="majorHAnsi"/>
        </w:rPr>
        <w:t xml:space="preserve">. So if any of the people who have tested </w:t>
      </w:r>
      <w:r w:rsidR="00F055C6" w:rsidRPr="00C50422">
        <w:rPr>
          <w:rFonts w:asciiTheme="majorHAnsi" w:hAnsiTheme="majorHAnsi"/>
        </w:rPr>
        <w:t xml:space="preserve">want </w:t>
      </w:r>
      <w:r w:rsidR="00A276FB" w:rsidRPr="00C50422">
        <w:rPr>
          <w:rFonts w:asciiTheme="majorHAnsi" w:hAnsiTheme="majorHAnsi"/>
        </w:rPr>
        <w:t>anonymity or</w:t>
      </w:r>
      <w:r w:rsidR="00A276FB">
        <w:rPr>
          <w:rFonts w:asciiTheme="majorHAnsi" w:hAnsiTheme="majorHAnsi"/>
        </w:rPr>
        <w:t xml:space="preserve"> </w:t>
      </w:r>
      <w:r w:rsidR="00F055C6" w:rsidRPr="008661F2">
        <w:rPr>
          <w:rFonts w:asciiTheme="majorHAnsi" w:hAnsiTheme="majorHAnsi"/>
        </w:rPr>
        <w:t xml:space="preserve">privacy, there are ways of achieving this which they may already </w:t>
      </w:r>
      <w:r w:rsidR="00F055C6" w:rsidRPr="008661F2">
        <w:rPr>
          <w:rFonts w:asciiTheme="majorHAnsi" w:hAnsiTheme="majorHAnsi"/>
        </w:rPr>
        <w:lastRenderedPageBreak/>
        <w:t>have employed. In addition, some people have chosen not to supply family tree information</w:t>
      </w:r>
      <w:r w:rsidR="00C50422">
        <w:rPr>
          <w:rFonts w:asciiTheme="majorHAnsi" w:hAnsiTheme="majorHAnsi"/>
        </w:rPr>
        <w:t>,</w:t>
      </w:r>
      <w:r w:rsidR="00F055C6" w:rsidRPr="008661F2">
        <w:rPr>
          <w:rFonts w:asciiTheme="majorHAnsi" w:hAnsiTheme="majorHAnsi"/>
        </w:rPr>
        <w:t xml:space="preserve"> thus </w:t>
      </w:r>
      <w:r w:rsidR="006760A1">
        <w:rPr>
          <w:rFonts w:asciiTheme="majorHAnsi" w:hAnsiTheme="majorHAnsi"/>
        </w:rPr>
        <w:t>further restricting the chances</w:t>
      </w:r>
      <w:r w:rsidR="00F055C6" w:rsidRPr="008661F2">
        <w:rPr>
          <w:rFonts w:asciiTheme="majorHAnsi" w:hAnsiTheme="majorHAnsi"/>
        </w:rPr>
        <w:t xml:space="preserve"> of tracing who they are.</w:t>
      </w:r>
    </w:p>
    <w:p w14:paraId="7C99F130" w14:textId="77777777" w:rsidR="00F055C6" w:rsidRPr="008661F2" w:rsidRDefault="00F055C6" w:rsidP="008661F2">
      <w:pPr>
        <w:spacing w:line="276" w:lineRule="auto"/>
        <w:jc w:val="both"/>
        <w:rPr>
          <w:rFonts w:asciiTheme="majorHAnsi" w:hAnsiTheme="majorHAnsi"/>
        </w:rPr>
      </w:pPr>
    </w:p>
    <w:p w14:paraId="5C324B9E" w14:textId="06993E6A" w:rsidR="00621052" w:rsidRDefault="00016DE5" w:rsidP="008661F2">
      <w:pPr>
        <w:spacing w:line="276" w:lineRule="auto"/>
        <w:jc w:val="both"/>
        <w:rPr>
          <w:rFonts w:asciiTheme="majorHAnsi" w:hAnsiTheme="majorHAnsi"/>
        </w:rPr>
      </w:pPr>
      <w:r>
        <w:rPr>
          <w:rFonts w:asciiTheme="majorHAnsi" w:hAnsiTheme="majorHAnsi"/>
        </w:rPr>
        <w:t xml:space="preserve">35. </w:t>
      </w:r>
      <w:r w:rsidR="001269FE">
        <w:rPr>
          <w:rFonts w:asciiTheme="majorHAnsi" w:hAnsiTheme="majorHAnsi"/>
        </w:rPr>
        <w:t>Furthermore</w:t>
      </w:r>
      <w:r w:rsidR="00F055C6" w:rsidRPr="008661F2">
        <w:rPr>
          <w:rFonts w:asciiTheme="majorHAnsi" w:hAnsiTheme="majorHAnsi"/>
        </w:rPr>
        <w:t>, a match is under no obligation to respond to any message or email that they may receive. And if (for whatever reason) they do not want to have their DNA displayed publicly, they can privatise it</w:t>
      </w:r>
      <w:r w:rsidR="008B4226">
        <w:rPr>
          <w:rFonts w:asciiTheme="majorHAnsi" w:hAnsiTheme="majorHAnsi"/>
        </w:rPr>
        <w:t>,</w:t>
      </w:r>
      <w:r w:rsidR="00F055C6" w:rsidRPr="008661F2">
        <w:rPr>
          <w:rFonts w:asciiTheme="majorHAnsi" w:hAnsiTheme="majorHAnsi"/>
        </w:rPr>
        <w:t xml:space="preserve"> or remove it from public view</w:t>
      </w:r>
      <w:r w:rsidR="008B4226">
        <w:rPr>
          <w:rFonts w:asciiTheme="majorHAnsi" w:hAnsiTheme="majorHAnsi"/>
        </w:rPr>
        <w:t>,</w:t>
      </w:r>
      <w:r w:rsidR="00F055C6" w:rsidRPr="008661F2">
        <w:rPr>
          <w:rFonts w:asciiTheme="majorHAnsi" w:hAnsiTheme="majorHAnsi"/>
        </w:rPr>
        <w:t xml:space="preserve"> or even delete it completely should they so desire. So there are a multitude of safeguards to protect </w:t>
      </w:r>
      <w:r w:rsidR="00F055C6" w:rsidRPr="00C50422">
        <w:rPr>
          <w:rFonts w:asciiTheme="majorHAnsi" w:hAnsiTheme="majorHAnsi"/>
        </w:rPr>
        <w:t xml:space="preserve">people’s </w:t>
      </w:r>
      <w:r w:rsidR="00A276FB" w:rsidRPr="00C50422">
        <w:rPr>
          <w:rFonts w:asciiTheme="majorHAnsi" w:hAnsiTheme="majorHAnsi"/>
        </w:rPr>
        <w:t xml:space="preserve">anonymity and </w:t>
      </w:r>
      <w:r w:rsidR="00F055C6" w:rsidRPr="00C50422">
        <w:rPr>
          <w:rFonts w:asciiTheme="majorHAnsi" w:hAnsiTheme="majorHAnsi"/>
        </w:rPr>
        <w:t>privacy</w:t>
      </w:r>
      <w:r w:rsidR="008661F2" w:rsidRPr="00C50422">
        <w:rPr>
          <w:rFonts w:asciiTheme="majorHAnsi" w:hAnsiTheme="majorHAnsi"/>
        </w:rPr>
        <w:t xml:space="preserve"> that have been built into the system by the companies concern</w:t>
      </w:r>
      <w:r w:rsidR="008661F2">
        <w:rPr>
          <w:rFonts w:asciiTheme="majorHAnsi" w:hAnsiTheme="majorHAnsi"/>
        </w:rPr>
        <w:t xml:space="preserve">ed (all of whom will have taken extensive advice from </w:t>
      </w:r>
      <w:r w:rsidR="00A276FB" w:rsidRPr="00C50422">
        <w:rPr>
          <w:rFonts w:asciiTheme="majorHAnsi" w:hAnsiTheme="majorHAnsi"/>
        </w:rPr>
        <w:t>their</w:t>
      </w:r>
      <w:r w:rsidR="00A276FB">
        <w:rPr>
          <w:rFonts w:asciiTheme="majorHAnsi" w:hAnsiTheme="majorHAnsi"/>
          <w:color w:val="FF0000"/>
        </w:rPr>
        <w:t xml:space="preserve"> </w:t>
      </w:r>
      <w:r w:rsidR="008661F2">
        <w:rPr>
          <w:rFonts w:asciiTheme="majorHAnsi" w:hAnsiTheme="majorHAnsi"/>
        </w:rPr>
        <w:t>legal teams)</w:t>
      </w:r>
      <w:r w:rsidR="00F055C6" w:rsidRPr="008661F2">
        <w:rPr>
          <w:rFonts w:asciiTheme="majorHAnsi" w:hAnsiTheme="majorHAnsi"/>
        </w:rPr>
        <w:t>. </w:t>
      </w:r>
    </w:p>
    <w:p w14:paraId="545281CF" w14:textId="3FFC2520" w:rsidR="001269FE" w:rsidRPr="00794FB0" w:rsidRDefault="00F055C6" w:rsidP="008661F2">
      <w:pPr>
        <w:spacing w:line="276" w:lineRule="auto"/>
        <w:jc w:val="both"/>
        <w:rPr>
          <w:rFonts w:asciiTheme="majorHAnsi" w:hAnsiTheme="majorHAnsi"/>
        </w:rPr>
      </w:pPr>
      <w:r w:rsidRPr="008661F2">
        <w:rPr>
          <w:rFonts w:asciiTheme="majorHAnsi" w:hAnsiTheme="majorHAnsi"/>
        </w:rPr>
        <w:br/>
      </w:r>
      <w:r w:rsidR="00016DE5">
        <w:rPr>
          <w:rFonts w:asciiTheme="majorHAnsi" w:hAnsiTheme="majorHAnsi"/>
        </w:rPr>
        <w:t xml:space="preserve">36. </w:t>
      </w:r>
      <w:r w:rsidRPr="008661F2">
        <w:rPr>
          <w:rFonts w:asciiTheme="majorHAnsi" w:hAnsiTheme="majorHAnsi"/>
        </w:rPr>
        <w:t xml:space="preserve">If the adoptee is to retain control over their own DNA results, this situation will require the adoptee to be </w:t>
      </w:r>
      <w:r w:rsidRPr="006760A1">
        <w:rPr>
          <w:rFonts w:asciiTheme="majorHAnsi" w:hAnsiTheme="majorHAnsi"/>
          <w:b/>
        </w:rPr>
        <w:t>trained in contacting their matches</w:t>
      </w:r>
      <w:r w:rsidRPr="008661F2">
        <w:rPr>
          <w:rFonts w:asciiTheme="majorHAnsi" w:hAnsiTheme="majorHAnsi"/>
        </w:rPr>
        <w:t xml:space="preserve"> and in revealing appropriate amounts of information at various times during the </w:t>
      </w:r>
      <w:r w:rsidRPr="00932F9E">
        <w:rPr>
          <w:rFonts w:asciiTheme="majorHAnsi" w:hAnsiTheme="majorHAnsi"/>
        </w:rPr>
        <w:t>contact</w:t>
      </w:r>
      <w:r w:rsidR="00A276FB" w:rsidRPr="00932F9E">
        <w:rPr>
          <w:rFonts w:asciiTheme="majorHAnsi" w:hAnsiTheme="majorHAnsi"/>
        </w:rPr>
        <w:t>, just as social workers have always advised adoptees and birth parents seeking to meet for the first time</w:t>
      </w:r>
      <w:r w:rsidRPr="00932F9E">
        <w:rPr>
          <w:rFonts w:asciiTheme="majorHAnsi" w:hAnsiTheme="majorHAnsi"/>
        </w:rPr>
        <w:t>.</w:t>
      </w:r>
      <w:r w:rsidRPr="008661F2">
        <w:rPr>
          <w:rFonts w:asciiTheme="majorHAnsi" w:hAnsiTheme="majorHAnsi"/>
        </w:rPr>
        <w:t xml:space="preserve"> Hints and tips, </w:t>
      </w:r>
      <w:r w:rsidRPr="00794FB0">
        <w:rPr>
          <w:rFonts w:asciiTheme="majorHAnsi" w:hAnsiTheme="majorHAnsi"/>
        </w:rPr>
        <w:t>dos and don'ts, social etiquette guidelines, and other guidance for the adop</w:t>
      </w:r>
      <w:r w:rsidR="008661F2" w:rsidRPr="00794FB0">
        <w:rPr>
          <w:rFonts w:asciiTheme="majorHAnsi" w:hAnsiTheme="majorHAnsi"/>
        </w:rPr>
        <w:t xml:space="preserve">tee should be developed by the </w:t>
      </w:r>
      <w:r w:rsidR="00F77050" w:rsidRPr="00794FB0">
        <w:rPr>
          <w:rFonts w:asciiTheme="majorHAnsi" w:hAnsiTheme="majorHAnsi"/>
        </w:rPr>
        <w:t>Agency</w:t>
      </w:r>
      <w:r w:rsidRPr="00794FB0">
        <w:rPr>
          <w:rFonts w:asciiTheme="majorHAnsi" w:hAnsiTheme="majorHAnsi"/>
        </w:rPr>
        <w:t xml:space="preserve"> and made publicly available on </w:t>
      </w:r>
      <w:r w:rsidR="00A276FB" w:rsidRPr="00794FB0">
        <w:rPr>
          <w:rFonts w:asciiTheme="majorHAnsi" w:hAnsiTheme="majorHAnsi"/>
        </w:rPr>
        <w:t>its</w:t>
      </w:r>
      <w:r w:rsidRPr="00794FB0">
        <w:rPr>
          <w:rFonts w:asciiTheme="majorHAnsi" w:hAnsiTheme="majorHAnsi"/>
        </w:rPr>
        <w:t xml:space="preserve"> website</w:t>
      </w:r>
      <w:r w:rsidR="008B4226" w:rsidRPr="00794FB0">
        <w:rPr>
          <w:rFonts w:asciiTheme="majorHAnsi" w:hAnsiTheme="majorHAnsi"/>
        </w:rPr>
        <w:t xml:space="preserve">, in a similar fashion to the guidance available on the </w:t>
      </w:r>
      <w:r w:rsidR="008B4226" w:rsidRPr="00794FB0">
        <w:rPr>
          <w:rFonts w:asciiTheme="majorHAnsi" w:hAnsiTheme="majorHAnsi"/>
          <w:i/>
        </w:rPr>
        <w:t>Adoption Search Reunion</w:t>
      </w:r>
      <w:r w:rsidR="008B4226" w:rsidRPr="00794FB0">
        <w:rPr>
          <w:rFonts w:asciiTheme="majorHAnsi" w:hAnsiTheme="majorHAnsi"/>
        </w:rPr>
        <w:t xml:space="preserve"> website in the UK.</w:t>
      </w:r>
      <w:r w:rsidR="008B4226" w:rsidRPr="00794FB0">
        <w:rPr>
          <w:rStyle w:val="FootnoteReference"/>
          <w:rFonts w:asciiTheme="majorHAnsi" w:hAnsiTheme="majorHAnsi"/>
        </w:rPr>
        <w:footnoteReference w:id="18"/>
      </w:r>
      <w:r w:rsidRPr="00794FB0">
        <w:rPr>
          <w:rFonts w:asciiTheme="majorHAnsi" w:hAnsiTheme="majorHAnsi"/>
        </w:rPr>
        <w:t xml:space="preserve"> </w:t>
      </w:r>
      <w:r w:rsidR="008B4226" w:rsidRPr="00794FB0">
        <w:rPr>
          <w:rFonts w:asciiTheme="majorHAnsi" w:hAnsiTheme="majorHAnsi"/>
        </w:rPr>
        <w:t xml:space="preserve"> This website offers guidance on making initial contact, using intermediary services, how to make contact via Facebook, and how to manage reunions. </w:t>
      </w:r>
    </w:p>
    <w:p w14:paraId="5D52B851" w14:textId="77777777" w:rsidR="001269FE" w:rsidRPr="00794FB0" w:rsidRDefault="001269FE" w:rsidP="008661F2">
      <w:pPr>
        <w:spacing w:line="276" w:lineRule="auto"/>
        <w:jc w:val="both"/>
        <w:rPr>
          <w:rFonts w:asciiTheme="majorHAnsi" w:hAnsiTheme="majorHAnsi"/>
        </w:rPr>
      </w:pPr>
    </w:p>
    <w:p w14:paraId="38C6B7D2" w14:textId="47291471" w:rsidR="00F055C6" w:rsidRPr="00794FB0" w:rsidRDefault="00016DE5" w:rsidP="008661F2">
      <w:pPr>
        <w:spacing w:line="276" w:lineRule="auto"/>
        <w:jc w:val="both"/>
        <w:rPr>
          <w:rFonts w:asciiTheme="majorHAnsi" w:hAnsiTheme="majorHAnsi"/>
        </w:rPr>
      </w:pPr>
      <w:r w:rsidRPr="00794FB0">
        <w:rPr>
          <w:rFonts w:asciiTheme="majorHAnsi" w:hAnsiTheme="majorHAnsi"/>
        </w:rPr>
        <w:t xml:space="preserve">37. </w:t>
      </w:r>
      <w:r w:rsidR="00F055C6" w:rsidRPr="00794FB0">
        <w:rPr>
          <w:rFonts w:asciiTheme="majorHAnsi" w:hAnsiTheme="majorHAnsi"/>
        </w:rPr>
        <w:t xml:space="preserve">The genetic genealogy community </w:t>
      </w:r>
      <w:r w:rsidR="001269FE" w:rsidRPr="00794FB0">
        <w:rPr>
          <w:rFonts w:asciiTheme="majorHAnsi" w:hAnsiTheme="majorHAnsi"/>
        </w:rPr>
        <w:t>would be happy to assist</w:t>
      </w:r>
      <w:r w:rsidR="00F055C6" w:rsidRPr="00794FB0">
        <w:rPr>
          <w:rFonts w:asciiTheme="majorHAnsi" w:hAnsiTheme="majorHAnsi"/>
        </w:rPr>
        <w:t xml:space="preserve"> in the development of these guidelines so that the outcome of the adoptee contacting their genetic matches can be optimized. Without this guidance, people will make </w:t>
      </w:r>
      <w:r w:rsidR="00F055C6" w:rsidRPr="00794FB0">
        <w:rPr>
          <w:rFonts w:asciiTheme="majorHAnsi" w:hAnsiTheme="majorHAnsi"/>
          <w:i/>
        </w:rPr>
        <w:t>faux pas</w:t>
      </w:r>
      <w:r w:rsidR="00F055C6" w:rsidRPr="00794FB0">
        <w:rPr>
          <w:rFonts w:asciiTheme="majorHAnsi" w:hAnsiTheme="majorHAnsi"/>
        </w:rPr>
        <w:t xml:space="preserve">, they will </w:t>
      </w:r>
      <w:r w:rsidR="001269FE" w:rsidRPr="00794FB0">
        <w:rPr>
          <w:rFonts w:asciiTheme="majorHAnsi" w:hAnsiTheme="majorHAnsi"/>
        </w:rPr>
        <w:t>“</w:t>
      </w:r>
      <w:r w:rsidR="00F055C6" w:rsidRPr="00794FB0">
        <w:rPr>
          <w:rFonts w:asciiTheme="majorHAnsi" w:hAnsiTheme="majorHAnsi"/>
        </w:rPr>
        <w:t>put their foot in it</w:t>
      </w:r>
      <w:r w:rsidR="001269FE" w:rsidRPr="00794FB0">
        <w:rPr>
          <w:rFonts w:asciiTheme="majorHAnsi" w:hAnsiTheme="majorHAnsi"/>
        </w:rPr>
        <w:t>”</w:t>
      </w:r>
      <w:r w:rsidR="00F055C6" w:rsidRPr="00794FB0">
        <w:rPr>
          <w:rFonts w:asciiTheme="majorHAnsi" w:hAnsiTheme="majorHAnsi"/>
        </w:rPr>
        <w:t xml:space="preserve">, they will make mistakes, they will estrange </w:t>
      </w:r>
      <w:r w:rsidR="008B4226" w:rsidRPr="00794FB0">
        <w:rPr>
          <w:rFonts w:asciiTheme="majorHAnsi" w:hAnsiTheme="majorHAnsi"/>
        </w:rPr>
        <w:t xml:space="preserve">and alienate </w:t>
      </w:r>
      <w:r w:rsidR="00F055C6" w:rsidRPr="00794FB0">
        <w:rPr>
          <w:rFonts w:asciiTheme="majorHAnsi" w:hAnsiTheme="majorHAnsi"/>
        </w:rPr>
        <w:t xml:space="preserve">people … in other words, to optimise a successful outcome, adoptees need help making contact with their birth family and </w:t>
      </w:r>
      <w:r w:rsidR="001269FE" w:rsidRPr="00794FB0">
        <w:rPr>
          <w:rFonts w:asciiTheme="majorHAnsi" w:hAnsiTheme="majorHAnsi"/>
        </w:rPr>
        <w:t>managing the initial reconnection. They will also need ongoing guidance and support developing the relationship with their birth family (should they wish to do so) and managing expectations (and emotions) on both sides. T</w:t>
      </w:r>
      <w:r w:rsidR="00F055C6" w:rsidRPr="00794FB0">
        <w:rPr>
          <w:rFonts w:asciiTheme="majorHAnsi" w:hAnsiTheme="majorHAnsi"/>
        </w:rPr>
        <w:t xml:space="preserve">he </w:t>
      </w:r>
      <w:r w:rsidR="00F77050" w:rsidRPr="00794FB0">
        <w:rPr>
          <w:rFonts w:asciiTheme="majorHAnsi" w:hAnsiTheme="majorHAnsi"/>
        </w:rPr>
        <w:t>Agency</w:t>
      </w:r>
      <w:r w:rsidR="00F055C6" w:rsidRPr="00794FB0">
        <w:rPr>
          <w:rFonts w:asciiTheme="majorHAnsi" w:hAnsiTheme="majorHAnsi"/>
        </w:rPr>
        <w:t xml:space="preserve"> </w:t>
      </w:r>
      <w:r w:rsidR="008661F2" w:rsidRPr="00794FB0">
        <w:rPr>
          <w:rFonts w:asciiTheme="majorHAnsi" w:hAnsiTheme="majorHAnsi"/>
        </w:rPr>
        <w:t>is</w:t>
      </w:r>
      <w:r w:rsidR="00F055C6" w:rsidRPr="00794FB0">
        <w:rPr>
          <w:rFonts w:asciiTheme="majorHAnsi" w:hAnsiTheme="majorHAnsi"/>
        </w:rPr>
        <w:t xml:space="preserve"> well-placed to provide this</w:t>
      </w:r>
      <w:r w:rsidR="001269FE" w:rsidRPr="00794FB0">
        <w:rPr>
          <w:rFonts w:asciiTheme="majorHAnsi" w:hAnsiTheme="majorHAnsi"/>
        </w:rPr>
        <w:t xml:space="preserve"> ongoing education and support</w:t>
      </w:r>
      <w:r w:rsidR="00F055C6" w:rsidRPr="00794FB0">
        <w:rPr>
          <w:rFonts w:asciiTheme="majorHAnsi" w:hAnsiTheme="majorHAnsi"/>
        </w:rPr>
        <w:t>.</w:t>
      </w:r>
    </w:p>
    <w:p w14:paraId="145BEF3E" w14:textId="77777777" w:rsidR="00F055C6" w:rsidRPr="00794FB0" w:rsidRDefault="00F055C6" w:rsidP="008661F2">
      <w:pPr>
        <w:spacing w:line="276" w:lineRule="auto"/>
        <w:jc w:val="both"/>
        <w:rPr>
          <w:rFonts w:asciiTheme="majorHAnsi" w:hAnsiTheme="majorHAnsi"/>
        </w:rPr>
      </w:pPr>
    </w:p>
    <w:p w14:paraId="076603CF" w14:textId="0E020866" w:rsidR="00EE73C2" w:rsidRDefault="00016DE5" w:rsidP="00C61459">
      <w:pPr>
        <w:spacing w:line="276" w:lineRule="auto"/>
        <w:jc w:val="both"/>
        <w:rPr>
          <w:rFonts w:asciiTheme="majorHAnsi" w:hAnsiTheme="majorHAnsi"/>
        </w:rPr>
      </w:pPr>
      <w:r w:rsidRPr="00794FB0">
        <w:rPr>
          <w:rFonts w:asciiTheme="majorHAnsi" w:hAnsiTheme="majorHAnsi"/>
        </w:rPr>
        <w:t xml:space="preserve">38. </w:t>
      </w:r>
      <w:r w:rsidR="00EE73C2" w:rsidRPr="00794FB0">
        <w:rPr>
          <w:rFonts w:asciiTheme="majorHAnsi" w:hAnsiTheme="majorHAnsi"/>
        </w:rPr>
        <w:t>The introduction of DNA testing as a routine part of the day-to-day work of the Tracing</w:t>
      </w:r>
      <w:r w:rsidR="00EE73C2">
        <w:rPr>
          <w:rFonts w:asciiTheme="majorHAnsi" w:hAnsiTheme="majorHAnsi"/>
        </w:rPr>
        <w:t xml:space="preserve"> Service would need to be </w:t>
      </w:r>
      <w:r w:rsidR="00EE73C2" w:rsidRPr="00597841">
        <w:rPr>
          <w:rFonts w:asciiTheme="majorHAnsi" w:hAnsiTheme="majorHAnsi"/>
          <w:b/>
        </w:rPr>
        <w:t>adequately resourced</w:t>
      </w:r>
      <w:r w:rsidR="00EE73C2">
        <w:rPr>
          <w:rFonts w:asciiTheme="majorHAnsi" w:hAnsiTheme="majorHAnsi"/>
        </w:rPr>
        <w:t xml:space="preserve">. </w:t>
      </w:r>
      <w:r w:rsidR="004270F1">
        <w:rPr>
          <w:rFonts w:asciiTheme="majorHAnsi" w:hAnsiTheme="majorHAnsi"/>
        </w:rPr>
        <w:t xml:space="preserve">Specifically, the Minister should </w:t>
      </w:r>
      <w:r w:rsidR="00735983">
        <w:rPr>
          <w:rFonts w:asciiTheme="majorHAnsi" w:hAnsiTheme="majorHAnsi"/>
        </w:rPr>
        <w:t>consider</w:t>
      </w:r>
      <w:r w:rsidR="004270F1">
        <w:rPr>
          <w:rFonts w:asciiTheme="majorHAnsi" w:hAnsiTheme="majorHAnsi"/>
        </w:rPr>
        <w:t xml:space="preserve"> the following</w:t>
      </w:r>
      <w:r w:rsidR="00735983">
        <w:rPr>
          <w:rFonts w:asciiTheme="majorHAnsi" w:hAnsiTheme="majorHAnsi"/>
        </w:rPr>
        <w:t xml:space="preserve"> action points</w:t>
      </w:r>
      <w:r w:rsidR="004270F1">
        <w:rPr>
          <w:rFonts w:asciiTheme="majorHAnsi" w:hAnsiTheme="majorHAnsi"/>
        </w:rPr>
        <w:t>:</w:t>
      </w:r>
    </w:p>
    <w:p w14:paraId="1B806AC7" w14:textId="07A45576" w:rsidR="004270F1" w:rsidRPr="00735983" w:rsidRDefault="004270F1" w:rsidP="00735983">
      <w:pPr>
        <w:pStyle w:val="ListParagraph"/>
        <w:numPr>
          <w:ilvl w:val="0"/>
          <w:numId w:val="21"/>
        </w:numPr>
        <w:spacing w:line="276" w:lineRule="auto"/>
        <w:jc w:val="both"/>
        <w:rPr>
          <w:rFonts w:asciiTheme="majorHAnsi" w:hAnsiTheme="majorHAnsi"/>
        </w:rPr>
      </w:pPr>
      <w:r w:rsidRPr="00735983">
        <w:rPr>
          <w:rFonts w:asciiTheme="majorHAnsi" w:hAnsiTheme="majorHAnsi"/>
        </w:rPr>
        <w:t>DNA testing to be routinely employed in tracing birth parents</w:t>
      </w:r>
    </w:p>
    <w:p w14:paraId="5BAFF058" w14:textId="0A8E23B8" w:rsidR="004270F1" w:rsidRPr="00735983" w:rsidRDefault="004270F1" w:rsidP="00735983">
      <w:pPr>
        <w:pStyle w:val="ListParagraph"/>
        <w:numPr>
          <w:ilvl w:val="0"/>
          <w:numId w:val="21"/>
        </w:numPr>
        <w:spacing w:line="276" w:lineRule="auto"/>
        <w:jc w:val="both"/>
        <w:rPr>
          <w:rFonts w:asciiTheme="majorHAnsi" w:hAnsiTheme="majorHAnsi"/>
        </w:rPr>
      </w:pPr>
      <w:r w:rsidRPr="00735983">
        <w:rPr>
          <w:rFonts w:asciiTheme="majorHAnsi" w:hAnsiTheme="majorHAnsi"/>
        </w:rPr>
        <w:t xml:space="preserve">The cost of DNA testing to be borne by the </w:t>
      </w:r>
      <w:r w:rsidR="00F77050">
        <w:rPr>
          <w:rFonts w:asciiTheme="majorHAnsi" w:hAnsiTheme="majorHAnsi"/>
        </w:rPr>
        <w:t>Agency</w:t>
      </w:r>
    </w:p>
    <w:p w14:paraId="3A348D09" w14:textId="4907EA8A" w:rsidR="00597841" w:rsidRDefault="004270F1" w:rsidP="00735983">
      <w:pPr>
        <w:pStyle w:val="ListParagraph"/>
        <w:numPr>
          <w:ilvl w:val="0"/>
          <w:numId w:val="21"/>
        </w:numPr>
        <w:spacing w:line="276" w:lineRule="auto"/>
        <w:jc w:val="both"/>
        <w:rPr>
          <w:rFonts w:asciiTheme="majorHAnsi" w:hAnsiTheme="majorHAnsi"/>
        </w:rPr>
      </w:pPr>
      <w:r w:rsidRPr="00735983">
        <w:rPr>
          <w:rFonts w:asciiTheme="majorHAnsi" w:hAnsiTheme="majorHAnsi"/>
        </w:rPr>
        <w:t xml:space="preserve">The </w:t>
      </w:r>
      <w:r w:rsidR="00F77050">
        <w:rPr>
          <w:rFonts w:asciiTheme="majorHAnsi" w:hAnsiTheme="majorHAnsi"/>
        </w:rPr>
        <w:t>Agency</w:t>
      </w:r>
      <w:r w:rsidRPr="00735983">
        <w:rPr>
          <w:rFonts w:asciiTheme="majorHAnsi" w:hAnsiTheme="majorHAnsi"/>
        </w:rPr>
        <w:t xml:space="preserve"> should explore options for special discounted deals with the major DNA testing companies rega</w:t>
      </w:r>
      <w:r w:rsidR="00597841">
        <w:rPr>
          <w:rFonts w:asciiTheme="majorHAnsi" w:hAnsiTheme="majorHAnsi"/>
        </w:rPr>
        <w:t>rding the purchase of DNA kits</w:t>
      </w:r>
    </w:p>
    <w:p w14:paraId="02577DCB" w14:textId="15CC5495" w:rsidR="00597841" w:rsidRDefault="00F77050" w:rsidP="00597841">
      <w:pPr>
        <w:pStyle w:val="ListParagraph"/>
        <w:numPr>
          <w:ilvl w:val="1"/>
          <w:numId w:val="21"/>
        </w:numPr>
        <w:spacing w:line="276" w:lineRule="auto"/>
        <w:jc w:val="both"/>
        <w:rPr>
          <w:rFonts w:asciiTheme="majorHAnsi" w:hAnsiTheme="majorHAnsi"/>
        </w:rPr>
      </w:pPr>
      <w:r>
        <w:rPr>
          <w:rFonts w:asciiTheme="majorHAnsi" w:hAnsiTheme="majorHAnsi"/>
        </w:rPr>
        <w:t>AncestryDNA</w:t>
      </w:r>
      <w:r w:rsidR="00735983">
        <w:rPr>
          <w:rFonts w:asciiTheme="majorHAnsi" w:hAnsiTheme="majorHAnsi"/>
        </w:rPr>
        <w:t>,</w:t>
      </w:r>
      <w:r w:rsidR="004270F1" w:rsidRPr="00735983">
        <w:rPr>
          <w:rFonts w:asciiTheme="majorHAnsi" w:hAnsiTheme="majorHAnsi"/>
        </w:rPr>
        <w:t xml:space="preserve"> </w:t>
      </w:r>
      <w:r w:rsidR="00735983">
        <w:rPr>
          <w:rFonts w:asciiTheme="majorHAnsi" w:hAnsiTheme="majorHAnsi"/>
        </w:rPr>
        <w:t>FamilyTree</w:t>
      </w:r>
      <w:r w:rsidR="004270F1" w:rsidRPr="00735983">
        <w:rPr>
          <w:rFonts w:asciiTheme="majorHAnsi" w:hAnsiTheme="majorHAnsi"/>
        </w:rPr>
        <w:t xml:space="preserve">DNA, and </w:t>
      </w:r>
      <w:r>
        <w:rPr>
          <w:rFonts w:asciiTheme="majorHAnsi" w:hAnsiTheme="majorHAnsi"/>
        </w:rPr>
        <w:t>23andMe</w:t>
      </w:r>
      <w:r w:rsidR="004270F1" w:rsidRPr="00735983">
        <w:rPr>
          <w:rFonts w:asciiTheme="majorHAnsi" w:hAnsiTheme="majorHAnsi"/>
        </w:rPr>
        <w:t xml:space="preserve"> should be approached in this regard </w:t>
      </w:r>
    </w:p>
    <w:p w14:paraId="07E038DB" w14:textId="515E9CAE" w:rsidR="004270F1" w:rsidRPr="00735983" w:rsidRDefault="00F77050" w:rsidP="00597841">
      <w:pPr>
        <w:pStyle w:val="ListParagraph"/>
        <w:numPr>
          <w:ilvl w:val="1"/>
          <w:numId w:val="21"/>
        </w:numPr>
        <w:spacing w:line="276" w:lineRule="auto"/>
        <w:jc w:val="both"/>
        <w:rPr>
          <w:rFonts w:asciiTheme="majorHAnsi" w:hAnsiTheme="majorHAnsi"/>
        </w:rPr>
      </w:pPr>
      <w:r>
        <w:rPr>
          <w:rFonts w:asciiTheme="majorHAnsi" w:hAnsiTheme="majorHAnsi"/>
        </w:rPr>
        <w:lastRenderedPageBreak/>
        <w:t>AncestryDNA</w:t>
      </w:r>
      <w:r w:rsidR="004270F1" w:rsidRPr="00735983">
        <w:rPr>
          <w:rFonts w:asciiTheme="majorHAnsi" w:hAnsiTheme="majorHAnsi"/>
        </w:rPr>
        <w:t xml:space="preserve"> data can currently be transferred for free to other companies</w:t>
      </w:r>
    </w:p>
    <w:p w14:paraId="288D13AF" w14:textId="359984AC" w:rsidR="004270F1" w:rsidRPr="00735983" w:rsidRDefault="00F77050" w:rsidP="00735983">
      <w:pPr>
        <w:pStyle w:val="ListParagraph"/>
        <w:numPr>
          <w:ilvl w:val="0"/>
          <w:numId w:val="21"/>
        </w:numPr>
        <w:spacing w:line="276" w:lineRule="auto"/>
        <w:jc w:val="both"/>
        <w:rPr>
          <w:rFonts w:asciiTheme="majorHAnsi" w:hAnsiTheme="majorHAnsi"/>
        </w:rPr>
      </w:pPr>
      <w:r>
        <w:rPr>
          <w:rFonts w:asciiTheme="majorHAnsi" w:hAnsiTheme="majorHAnsi"/>
        </w:rPr>
        <w:t>Agency</w:t>
      </w:r>
      <w:r w:rsidR="004270F1" w:rsidRPr="00735983">
        <w:rPr>
          <w:rFonts w:asciiTheme="majorHAnsi" w:hAnsiTheme="majorHAnsi"/>
        </w:rPr>
        <w:t xml:space="preserve"> staff to be trained in the basics of DNA testing</w:t>
      </w:r>
    </w:p>
    <w:p w14:paraId="6E02DC2A" w14:textId="1B906952" w:rsidR="004270F1" w:rsidRPr="00735983" w:rsidRDefault="004270F1" w:rsidP="00735983">
      <w:pPr>
        <w:pStyle w:val="ListParagraph"/>
        <w:numPr>
          <w:ilvl w:val="0"/>
          <w:numId w:val="21"/>
        </w:numPr>
        <w:spacing w:line="276" w:lineRule="auto"/>
        <w:jc w:val="both"/>
        <w:rPr>
          <w:rFonts w:asciiTheme="majorHAnsi" w:hAnsiTheme="majorHAnsi"/>
        </w:rPr>
      </w:pPr>
      <w:r w:rsidRPr="00735983">
        <w:rPr>
          <w:rFonts w:asciiTheme="majorHAnsi" w:hAnsiTheme="majorHAnsi"/>
        </w:rPr>
        <w:t xml:space="preserve">Professional genetic genealogists to be employed by the </w:t>
      </w:r>
      <w:r w:rsidR="00F77050">
        <w:rPr>
          <w:rFonts w:asciiTheme="majorHAnsi" w:hAnsiTheme="majorHAnsi"/>
        </w:rPr>
        <w:t>Agency</w:t>
      </w:r>
      <w:r w:rsidRPr="00735983">
        <w:rPr>
          <w:rFonts w:asciiTheme="majorHAnsi" w:hAnsiTheme="majorHAnsi"/>
        </w:rPr>
        <w:t xml:space="preserve"> to assist in tracing endeavours</w:t>
      </w:r>
    </w:p>
    <w:p w14:paraId="3491D9FB" w14:textId="77777777" w:rsidR="00597841" w:rsidRDefault="00597841" w:rsidP="00C61459">
      <w:pPr>
        <w:spacing w:line="276" w:lineRule="auto"/>
        <w:jc w:val="both"/>
        <w:rPr>
          <w:rFonts w:asciiTheme="majorHAnsi" w:hAnsiTheme="majorHAnsi"/>
        </w:rPr>
      </w:pPr>
    </w:p>
    <w:p w14:paraId="3F72D9C7" w14:textId="7F08E042" w:rsidR="00C61459" w:rsidRDefault="00016DE5" w:rsidP="00C61459">
      <w:pPr>
        <w:spacing w:line="276" w:lineRule="auto"/>
        <w:jc w:val="both"/>
        <w:rPr>
          <w:rFonts w:asciiTheme="majorHAnsi" w:hAnsiTheme="majorHAnsi"/>
        </w:rPr>
      </w:pPr>
      <w:r>
        <w:rPr>
          <w:rFonts w:asciiTheme="majorHAnsi" w:hAnsiTheme="majorHAnsi"/>
        </w:rPr>
        <w:t xml:space="preserve">39. </w:t>
      </w:r>
      <w:r w:rsidR="00735983">
        <w:rPr>
          <w:rFonts w:asciiTheme="majorHAnsi" w:hAnsiTheme="majorHAnsi"/>
        </w:rPr>
        <w:t xml:space="preserve">Throughout the tracing process, which may be long and protracted, the </w:t>
      </w:r>
      <w:r w:rsidR="00F77050">
        <w:rPr>
          <w:rFonts w:asciiTheme="majorHAnsi" w:hAnsiTheme="majorHAnsi"/>
        </w:rPr>
        <w:t>Agency</w:t>
      </w:r>
      <w:r w:rsidR="00735983">
        <w:rPr>
          <w:rFonts w:asciiTheme="majorHAnsi" w:hAnsiTheme="majorHAnsi"/>
        </w:rPr>
        <w:t xml:space="preserve"> should manage expectations and provide ongoing guidance and support to the adoptee. This phase of the search is often fraught with frustration, impatience, disappointment, bouts of hopelessness, feelings of just giving up, disenchantment, and exhaustion. Many adoptees do not</w:t>
      </w:r>
      <w:r w:rsidR="00972AB5">
        <w:rPr>
          <w:rFonts w:asciiTheme="majorHAnsi" w:hAnsiTheme="majorHAnsi"/>
        </w:rPr>
        <w:t xml:space="preserve"> </w:t>
      </w:r>
      <w:r w:rsidR="00972AB5" w:rsidRPr="00932F9E">
        <w:rPr>
          <w:rFonts w:asciiTheme="majorHAnsi" w:hAnsiTheme="majorHAnsi"/>
        </w:rPr>
        <w:t>complete</w:t>
      </w:r>
      <w:r w:rsidR="00735983">
        <w:rPr>
          <w:rFonts w:asciiTheme="majorHAnsi" w:hAnsiTheme="majorHAnsi"/>
        </w:rPr>
        <w:t xml:space="preserve"> this phase and “drop out” from further searching. </w:t>
      </w:r>
    </w:p>
    <w:p w14:paraId="2BCB75CE" w14:textId="77777777" w:rsidR="00735983" w:rsidRPr="00050B37" w:rsidRDefault="00735983" w:rsidP="00C61459">
      <w:pPr>
        <w:spacing w:line="276" w:lineRule="auto"/>
        <w:jc w:val="both"/>
        <w:rPr>
          <w:rFonts w:asciiTheme="majorHAnsi" w:hAnsiTheme="majorHAnsi"/>
        </w:rPr>
      </w:pPr>
    </w:p>
    <w:p w14:paraId="5A6437DE" w14:textId="12902E74" w:rsidR="00597841" w:rsidRDefault="00016DE5" w:rsidP="00050B37">
      <w:pPr>
        <w:spacing w:line="276" w:lineRule="auto"/>
        <w:jc w:val="both"/>
        <w:rPr>
          <w:rFonts w:asciiTheme="majorHAnsi" w:hAnsiTheme="majorHAnsi"/>
        </w:rPr>
      </w:pPr>
      <w:r>
        <w:rPr>
          <w:rFonts w:asciiTheme="majorHAnsi" w:hAnsiTheme="majorHAnsi"/>
        </w:rPr>
        <w:t xml:space="preserve">40. </w:t>
      </w:r>
      <w:r w:rsidR="00597841">
        <w:rPr>
          <w:rFonts w:asciiTheme="majorHAnsi" w:hAnsiTheme="majorHAnsi"/>
        </w:rPr>
        <w:t xml:space="preserve">If the </w:t>
      </w:r>
      <w:r w:rsidR="00F77050">
        <w:rPr>
          <w:rFonts w:asciiTheme="majorHAnsi" w:hAnsiTheme="majorHAnsi"/>
        </w:rPr>
        <w:t>Agency</w:t>
      </w:r>
      <w:r w:rsidR="00597841">
        <w:rPr>
          <w:rFonts w:asciiTheme="majorHAnsi" w:hAnsiTheme="majorHAnsi"/>
        </w:rPr>
        <w:t xml:space="preserve"> does not employ DNA testing as part of </w:t>
      </w:r>
      <w:r w:rsidR="00972AB5" w:rsidRPr="00932F9E">
        <w:rPr>
          <w:rFonts w:asciiTheme="majorHAnsi" w:hAnsiTheme="majorHAnsi"/>
        </w:rPr>
        <w:t>its</w:t>
      </w:r>
      <w:r w:rsidR="00597841">
        <w:rPr>
          <w:rFonts w:asciiTheme="majorHAnsi" w:hAnsiTheme="majorHAnsi"/>
        </w:rPr>
        <w:t xml:space="preserve"> tracing service, adoptees will take this on themselves. This would be a less than optimal scenario. </w:t>
      </w:r>
      <w:r w:rsidR="00486389">
        <w:rPr>
          <w:rFonts w:asciiTheme="majorHAnsi" w:hAnsiTheme="majorHAnsi"/>
        </w:rPr>
        <w:t xml:space="preserve">The ability </w:t>
      </w:r>
      <w:r w:rsidR="00597841">
        <w:rPr>
          <w:rFonts w:asciiTheme="majorHAnsi" w:hAnsiTheme="majorHAnsi"/>
        </w:rPr>
        <w:t xml:space="preserve">of the adoptee to negotiate the </w:t>
      </w:r>
      <w:r w:rsidR="00486389">
        <w:rPr>
          <w:rFonts w:asciiTheme="majorHAnsi" w:hAnsiTheme="majorHAnsi"/>
        </w:rPr>
        <w:t>minefield</w:t>
      </w:r>
      <w:r w:rsidR="00597841">
        <w:rPr>
          <w:rFonts w:asciiTheme="majorHAnsi" w:hAnsiTheme="majorHAnsi"/>
        </w:rPr>
        <w:t xml:space="preserve"> of </w:t>
      </w:r>
      <w:r w:rsidR="00486389">
        <w:rPr>
          <w:rFonts w:asciiTheme="majorHAnsi" w:hAnsiTheme="majorHAnsi"/>
        </w:rPr>
        <w:t xml:space="preserve">tracing and making contact with potential birth family would be significantly hampered without </w:t>
      </w:r>
      <w:r w:rsidR="00F77050">
        <w:rPr>
          <w:rFonts w:asciiTheme="majorHAnsi" w:hAnsiTheme="majorHAnsi"/>
        </w:rPr>
        <w:t>Agency</w:t>
      </w:r>
      <w:r w:rsidR="00486389">
        <w:rPr>
          <w:rFonts w:asciiTheme="majorHAnsi" w:hAnsiTheme="majorHAnsi"/>
        </w:rPr>
        <w:t xml:space="preserve"> support. The risk of a negative outcome would be much higher.</w:t>
      </w:r>
    </w:p>
    <w:p w14:paraId="34572B9A" w14:textId="77777777" w:rsidR="00486389" w:rsidRDefault="00486389" w:rsidP="00050B37">
      <w:pPr>
        <w:spacing w:line="276" w:lineRule="auto"/>
        <w:jc w:val="both"/>
        <w:rPr>
          <w:rFonts w:asciiTheme="majorHAnsi" w:hAnsiTheme="majorHAnsi"/>
        </w:rPr>
      </w:pPr>
    </w:p>
    <w:p w14:paraId="51C016A4" w14:textId="3CAC1FB0" w:rsidR="00597841" w:rsidRPr="00794FB0" w:rsidRDefault="00016DE5" w:rsidP="00050B37">
      <w:pPr>
        <w:spacing w:line="276" w:lineRule="auto"/>
        <w:jc w:val="both"/>
        <w:rPr>
          <w:rFonts w:asciiTheme="majorHAnsi" w:hAnsiTheme="majorHAnsi"/>
        </w:rPr>
      </w:pPr>
      <w:r>
        <w:rPr>
          <w:rFonts w:asciiTheme="majorHAnsi" w:hAnsiTheme="majorHAnsi"/>
        </w:rPr>
        <w:t xml:space="preserve">41. </w:t>
      </w:r>
      <w:r w:rsidR="00486389">
        <w:rPr>
          <w:rFonts w:asciiTheme="majorHAnsi" w:hAnsiTheme="majorHAnsi"/>
        </w:rPr>
        <w:t xml:space="preserve">Thus it is imperative that </w:t>
      </w:r>
      <w:r w:rsidR="00486389" w:rsidRPr="006760A1">
        <w:rPr>
          <w:rFonts w:asciiTheme="majorHAnsi" w:hAnsiTheme="majorHAnsi"/>
          <w:b/>
        </w:rPr>
        <w:t xml:space="preserve">the </w:t>
      </w:r>
      <w:r w:rsidR="00F77050">
        <w:rPr>
          <w:rFonts w:asciiTheme="majorHAnsi" w:hAnsiTheme="majorHAnsi"/>
          <w:b/>
        </w:rPr>
        <w:t>Agency</w:t>
      </w:r>
      <w:r w:rsidR="00486389" w:rsidRPr="006760A1">
        <w:rPr>
          <w:rFonts w:asciiTheme="majorHAnsi" w:hAnsiTheme="majorHAnsi"/>
          <w:b/>
        </w:rPr>
        <w:t xml:space="preserve"> nurtures the continued engagement of the adoptee</w:t>
      </w:r>
      <w:r w:rsidR="00486389">
        <w:rPr>
          <w:rFonts w:asciiTheme="majorHAnsi" w:hAnsiTheme="majorHAnsi"/>
        </w:rPr>
        <w:t xml:space="preserve"> in collaborative working with the </w:t>
      </w:r>
      <w:r w:rsidR="00F77050">
        <w:rPr>
          <w:rFonts w:asciiTheme="majorHAnsi" w:hAnsiTheme="majorHAnsi"/>
        </w:rPr>
        <w:t>Agency</w:t>
      </w:r>
      <w:r w:rsidR="00486389">
        <w:rPr>
          <w:rFonts w:asciiTheme="majorHAnsi" w:hAnsiTheme="majorHAnsi"/>
        </w:rPr>
        <w:t xml:space="preserve">. And providing a comprehensive DNA </w:t>
      </w:r>
      <w:r w:rsidR="00486389" w:rsidRPr="00794FB0">
        <w:rPr>
          <w:rFonts w:asciiTheme="majorHAnsi" w:hAnsiTheme="majorHAnsi"/>
        </w:rPr>
        <w:t xml:space="preserve">testing and advisory service as part of </w:t>
      </w:r>
      <w:r w:rsidR="00972AB5" w:rsidRPr="00794FB0">
        <w:rPr>
          <w:rFonts w:asciiTheme="majorHAnsi" w:hAnsiTheme="majorHAnsi"/>
        </w:rPr>
        <w:t xml:space="preserve">its </w:t>
      </w:r>
      <w:r w:rsidR="00486389" w:rsidRPr="00794FB0">
        <w:rPr>
          <w:rFonts w:asciiTheme="majorHAnsi" w:hAnsiTheme="majorHAnsi"/>
        </w:rPr>
        <w:t>overall service is essential.</w:t>
      </w:r>
      <w:r w:rsidR="005A1648" w:rsidRPr="00794FB0">
        <w:rPr>
          <w:rFonts w:asciiTheme="majorHAnsi" w:hAnsiTheme="majorHAnsi"/>
        </w:rPr>
        <w:t xml:space="preserve"> Failure to do so would </w:t>
      </w:r>
      <w:r w:rsidR="004E0F35" w:rsidRPr="00794FB0">
        <w:rPr>
          <w:rFonts w:asciiTheme="majorHAnsi" w:hAnsiTheme="majorHAnsi"/>
        </w:rPr>
        <w:t xml:space="preserve">significantly </w:t>
      </w:r>
      <w:r w:rsidR="00D20892" w:rsidRPr="00794FB0">
        <w:rPr>
          <w:rFonts w:asciiTheme="majorHAnsi" w:hAnsiTheme="majorHAnsi"/>
        </w:rPr>
        <w:t>reduce the effectiveness of the</w:t>
      </w:r>
      <w:r w:rsidR="004E0F35" w:rsidRPr="00794FB0">
        <w:rPr>
          <w:rFonts w:asciiTheme="majorHAnsi" w:hAnsiTheme="majorHAnsi"/>
        </w:rPr>
        <w:t xml:space="preserve"> </w:t>
      </w:r>
      <w:r w:rsidR="008B4226" w:rsidRPr="00794FB0">
        <w:rPr>
          <w:rFonts w:asciiTheme="majorHAnsi" w:hAnsiTheme="majorHAnsi"/>
        </w:rPr>
        <w:t xml:space="preserve">tracing </w:t>
      </w:r>
      <w:r w:rsidR="004E0F35" w:rsidRPr="00794FB0">
        <w:rPr>
          <w:rFonts w:asciiTheme="majorHAnsi" w:hAnsiTheme="majorHAnsi"/>
        </w:rPr>
        <w:t>process.</w:t>
      </w:r>
    </w:p>
    <w:p w14:paraId="056E2CDB" w14:textId="4746BF08" w:rsidR="007A11D6" w:rsidRPr="00050B37" w:rsidRDefault="00F77050" w:rsidP="00EF1204">
      <w:pPr>
        <w:pStyle w:val="Heading1"/>
        <w:numPr>
          <w:ilvl w:val="0"/>
          <w:numId w:val="17"/>
        </w:numPr>
        <w:spacing w:line="276" w:lineRule="auto"/>
        <w:jc w:val="both"/>
      </w:pPr>
      <w:bookmarkStart w:id="12" w:name="_Toc359704139"/>
      <w:r>
        <w:t xml:space="preserve">Support for </w:t>
      </w:r>
      <w:r w:rsidR="007A11D6" w:rsidRPr="00050B37">
        <w:t>Contact</w:t>
      </w:r>
      <w:r w:rsidR="00EF1204">
        <w:t>ing</w:t>
      </w:r>
      <w:r w:rsidR="00ED6D29" w:rsidRPr="00050B37">
        <w:t xml:space="preserve"> Birth Family</w:t>
      </w:r>
      <w:bookmarkEnd w:id="12"/>
      <w:r w:rsidR="003758CA" w:rsidRPr="00050B37">
        <w:t xml:space="preserve"> </w:t>
      </w:r>
    </w:p>
    <w:p w14:paraId="6EBB8F1E" w14:textId="77777777" w:rsidR="007A11D6" w:rsidRPr="00050B37" w:rsidRDefault="007A11D6" w:rsidP="00050B37">
      <w:pPr>
        <w:spacing w:line="276" w:lineRule="auto"/>
        <w:jc w:val="both"/>
        <w:rPr>
          <w:rFonts w:asciiTheme="majorHAnsi" w:hAnsiTheme="majorHAnsi"/>
        </w:rPr>
      </w:pPr>
    </w:p>
    <w:p w14:paraId="050C7052" w14:textId="1BA9064B" w:rsidR="003356F4" w:rsidRDefault="00016DE5" w:rsidP="00050B37">
      <w:pPr>
        <w:spacing w:line="276" w:lineRule="auto"/>
        <w:jc w:val="both"/>
        <w:rPr>
          <w:rFonts w:asciiTheme="majorHAnsi" w:hAnsiTheme="majorHAnsi"/>
        </w:rPr>
      </w:pPr>
      <w:r w:rsidRPr="00794FB0">
        <w:rPr>
          <w:rFonts w:asciiTheme="majorHAnsi" w:hAnsiTheme="majorHAnsi"/>
        </w:rPr>
        <w:t xml:space="preserve">42. </w:t>
      </w:r>
      <w:r w:rsidR="003356F4" w:rsidRPr="00794FB0">
        <w:rPr>
          <w:rFonts w:asciiTheme="majorHAnsi" w:hAnsiTheme="majorHAnsi"/>
        </w:rPr>
        <w:t xml:space="preserve">One of the most disappointing aspects of the </w:t>
      </w:r>
      <w:r w:rsidR="00794FB0">
        <w:rPr>
          <w:rFonts w:asciiTheme="majorHAnsi" w:hAnsiTheme="majorHAnsi"/>
        </w:rPr>
        <w:t xml:space="preserve">proposed </w:t>
      </w:r>
      <w:r w:rsidR="00794FB0" w:rsidRPr="00050B37">
        <w:rPr>
          <w:rFonts w:asciiTheme="majorHAnsi" w:hAnsiTheme="majorHAnsi"/>
        </w:rPr>
        <w:t xml:space="preserve">Bill </w:t>
      </w:r>
      <w:r w:rsidR="00794FB0" w:rsidRPr="00050B37">
        <w:rPr>
          <w:rStyle w:val="FootnoteReference"/>
          <w:rFonts w:asciiTheme="majorHAnsi" w:hAnsiTheme="majorHAnsi"/>
        </w:rPr>
        <w:footnoteReference w:id="19"/>
      </w:r>
      <w:r w:rsidR="00794FB0" w:rsidRPr="00050B37">
        <w:rPr>
          <w:rFonts w:asciiTheme="majorHAnsi" w:hAnsiTheme="majorHAnsi"/>
        </w:rPr>
        <w:t xml:space="preserve"> (and the associated memo</w:t>
      </w:r>
      <w:r w:rsidR="00794FB0" w:rsidRPr="00050B37">
        <w:rPr>
          <w:rStyle w:val="FootnoteReference"/>
          <w:rFonts w:asciiTheme="majorHAnsi" w:hAnsiTheme="majorHAnsi"/>
        </w:rPr>
        <w:footnoteReference w:id="20"/>
      </w:r>
      <w:r w:rsidR="00794FB0" w:rsidRPr="00050B37">
        <w:rPr>
          <w:rFonts w:asciiTheme="majorHAnsi" w:hAnsiTheme="majorHAnsi"/>
        </w:rPr>
        <w:t xml:space="preserve"> and FAQ document </w:t>
      </w:r>
      <w:r w:rsidR="00794FB0" w:rsidRPr="00050B37">
        <w:rPr>
          <w:rStyle w:val="FootnoteReference"/>
          <w:rFonts w:asciiTheme="majorHAnsi" w:hAnsiTheme="majorHAnsi"/>
        </w:rPr>
        <w:footnoteReference w:id="21"/>
      </w:r>
      <w:r w:rsidR="00794FB0" w:rsidRPr="00050B37">
        <w:rPr>
          <w:rFonts w:asciiTheme="majorHAnsi" w:hAnsiTheme="majorHAnsi"/>
        </w:rPr>
        <w:t>)</w:t>
      </w:r>
      <w:r w:rsidR="008B4226" w:rsidRPr="00794FB0">
        <w:rPr>
          <w:rFonts w:asciiTheme="majorHAnsi" w:hAnsiTheme="majorHAnsi"/>
        </w:rPr>
        <w:t xml:space="preserve"> </w:t>
      </w:r>
      <w:r w:rsidR="003356F4" w:rsidRPr="00794FB0">
        <w:rPr>
          <w:rFonts w:asciiTheme="majorHAnsi" w:hAnsiTheme="majorHAnsi"/>
        </w:rPr>
        <w:t>is the total lack of detail regarding the support offered to the adoptee in</w:t>
      </w:r>
      <w:r w:rsidR="003356F4">
        <w:rPr>
          <w:rFonts w:asciiTheme="majorHAnsi" w:hAnsiTheme="majorHAnsi"/>
        </w:rPr>
        <w:t xml:space="preserve"> contacting their birth families.</w:t>
      </w:r>
    </w:p>
    <w:p w14:paraId="270939B5" w14:textId="77777777" w:rsidR="00486389" w:rsidRDefault="00486389" w:rsidP="00050B37">
      <w:pPr>
        <w:spacing w:line="276" w:lineRule="auto"/>
        <w:jc w:val="both"/>
        <w:rPr>
          <w:rFonts w:asciiTheme="majorHAnsi" w:hAnsiTheme="majorHAnsi"/>
        </w:rPr>
      </w:pPr>
    </w:p>
    <w:p w14:paraId="27F7A275" w14:textId="74000F96" w:rsidR="00486389" w:rsidRDefault="00016DE5" w:rsidP="00050B37">
      <w:pPr>
        <w:spacing w:line="276" w:lineRule="auto"/>
        <w:jc w:val="both"/>
        <w:rPr>
          <w:rFonts w:asciiTheme="majorHAnsi" w:hAnsiTheme="majorHAnsi"/>
        </w:rPr>
      </w:pPr>
      <w:r>
        <w:rPr>
          <w:rFonts w:asciiTheme="majorHAnsi" w:hAnsiTheme="majorHAnsi"/>
        </w:rPr>
        <w:t xml:space="preserve">43. </w:t>
      </w:r>
      <w:r w:rsidR="00486389">
        <w:rPr>
          <w:rFonts w:asciiTheme="majorHAnsi" w:hAnsiTheme="majorHAnsi"/>
        </w:rPr>
        <w:t xml:space="preserve">There are multiple examples of how government agencies have failed adoptees in the past, and how these adoptees have had to use their own </w:t>
      </w:r>
      <w:r w:rsidR="0088531B">
        <w:rPr>
          <w:rFonts w:asciiTheme="majorHAnsi" w:hAnsiTheme="majorHAnsi"/>
        </w:rPr>
        <w:t>methods</w:t>
      </w:r>
      <w:r w:rsidR="00486389">
        <w:rPr>
          <w:rFonts w:asciiTheme="majorHAnsi" w:hAnsiTheme="majorHAnsi"/>
        </w:rPr>
        <w:t xml:space="preserve"> to search for their birth families (e.g. Private investigator, DNA testing, etc). </w:t>
      </w:r>
      <w:r w:rsidR="0088531B">
        <w:rPr>
          <w:rFonts w:asciiTheme="majorHAnsi" w:hAnsiTheme="majorHAnsi"/>
        </w:rPr>
        <w:t xml:space="preserve">Without professional help, the search undertaken by adoptees may be clumsy, ill-conceived, not thought through, fraught with pitfalls and dangers, and ultimately may cause unnecessary distress to the adoptee </w:t>
      </w:r>
      <w:r w:rsidR="00972AB5" w:rsidRPr="00932F9E">
        <w:rPr>
          <w:rFonts w:asciiTheme="majorHAnsi" w:hAnsiTheme="majorHAnsi"/>
        </w:rPr>
        <w:t>and/</w:t>
      </w:r>
      <w:r w:rsidR="0088531B" w:rsidRPr="00932F9E">
        <w:rPr>
          <w:rFonts w:asciiTheme="majorHAnsi" w:hAnsiTheme="majorHAnsi"/>
        </w:rPr>
        <w:t>or</w:t>
      </w:r>
      <w:r w:rsidR="0088531B">
        <w:rPr>
          <w:rFonts w:asciiTheme="majorHAnsi" w:hAnsiTheme="majorHAnsi"/>
        </w:rPr>
        <w:t xml:space="preserve"> their birth family.</w:t>
      </w:r>
      <w:r w:rsidR="00D550CB" w:rsidRPr="00D550CB">
        <w:rPr>
          <w:rFonts w:asciiTheme="majorHAnsi" w:hAnsiTheme="majorHAnsi"/>
        </w:rPr>
        <w:t xml:space="preserve"> </w:t>
      </w:r>
      <w:r w:rsidR="00D550CB" w:rsidRPr="00050B37">
        <w:rPr>
          <w:rFonts w:asciiTheme="majorHAnsi" w:hAnsiTheme="majorHAnsi"/>
        </w:rPr>
        <w:t>But this can potentially be avoided with t</w:t>
      </w:r>
      <w:r w:rsidR="00D550CB">
        <w:rPr>
          <w:rFonts w:asciiTheme="majorHAnsi" w:hAnsiTheme="majorHAnsi"/>
        </w:rPr>
        <w:t>he proper support and guidance.</w:t>
      </w:r>
    </w:p>
    <w:p w14:paraId="397E9140" w14:textId="77777777" w:rsidR="0088531B" w:rsidRDefault="0088531B" w:rsidP="00050B37">
      <w:pPr>
        <w:spacing w:line="276" w:lineRule="auto"/>
        <w:jc w:val="both"/>
        <w:rPr>
          <w:rFonts w:asciiTheme="majorHAnsi" w:hAnsiTheme="majorHAnsi"/>
        </w:rPr>
      </w:pPr>
    </w:p>
    <w:p w14:paraId="25D79FEC" w14:textId="4162D172" w:rsidR="00D550CB" w:rsidRPr="00794FB0" w:rsidRDefault="00016DE5" w:rsidP="00D550CB">
      <w:pPr>
        <w:spacing w:line="276" w:lineRule="auto"/>
        <w:jc w:val="both"/>
        <w:rPr>
          <w:rFonts w:asciiTheme="majorHAnsi" w:hAnsiTheme="majorHAnsi"/>
        </w:rPr>
      </w:pPr>
      <w:r>
        <w:rPr>
          <w:rFonts w:asciiTheme="majorHAnsi" w:hAnsiTheme="majorHAnsi"/>
        </w:rPr>
        <w:t xml:space="preserve">44. </w:t>
      </w:r>
      <w:r w:rsidR="0088531B">
        <w:rPr>
          <w:rFonts w:asciiTheme="majorHAnsi" w:hAnsiTheme="majorHAnsi"/>
        </w:rPr>
        <w:t xml:space="preserve">We have previously stressed the imperative of the adoptee remaining engaged with the </w:t>
      </w:r>
      <w:r w:rsidR="00F77050">
        <w:rPr>
          <w:rFonts w:asciiTheme="majorHAnsi" w:hAnsiTheme="majorHAnsi"/>
        </w:rPr>
        <w:t>Agency</w:t>
      </w:r>
      <w:r w:rsidR="0088531B">
        <w:rPr>
          <w:rFonts w:asciiTheme="majorHAnsi" w:hAnsiTheme="majorHAnsi"/>
        </w:rPr>
        <w:t xml:space="preserve">. We would go further and stress that such engagement should continue even if the </w:t>
      </w:r>
      <w:r w:rsidR="0088531B">
        <w:rPr>
          <w:rFonts w:asciiTheme="majorHAnsi" w:hAnsiTheme="majorHAnsi"/>
        </w:rPr>
        <w:lastRenderedPageBreak/>
        <w:t xml:space="preserve">adoptee refuses to sign the written undertaking </w:t>
      </w:r>
      <w:r w:rsidR="005A1648">
        <w:rPr>
          <w:rFonts w:asciiTheme="majorHAnsi" w:hAnsiTheme="majorHAnsi"/>
        </w:rPr>
        <w:t xml:space="preserve">(section 41) </w:t>
      </w:r>
      <w:r w:rsidR="0088531B">
        <w:rPr>
          <w:rFonts w:asciiTheme="majorHAnsi" w:hAnsiTheme="majorHAnsi"/>
        </w:rPr>
        <w:t xml:space="preserve">not to contact his/her birth family. And it should continue even if the adoptee decides to </w:t>
      </w:r>
      <w:r w:rsidR="00972AB5" w:rsidRPr="00932F9E">
        <w:rPr>
          <w:rFonts w:asciiTheme="majorHAnsi" w:hAnsiTheme="majorHAnsi"/>
        </w:rPr>
        <w:t>choose</w:t>
      </w:r>
      <w:r w:rsidR="0088531B">
        <w:rPr>
          <w:rFonts w:asciiTheme="majorHAnsi" w:hAnsiTheme="majorHAnsi"/>
        </w:rPr>
        <w:t xml:space="preserve"> his own search methods. There is still a lot the </w:t>
      </w:r>
      <w:r w:rsidR="00F77050">
        <w:rPr>
          <w:rFonts w:asciiTheme="majorHAnsi" w:hAnsiTheme="majorHAnsi"/>
        </w:rPr>
        <w:t>Agency</w:t>
      </w:r>
      <w:r w:rsidR="0088531B">
        <w:rPr>
          <w:rFonts w:asciiTheme="majorHAnsi" w:hAnsiTheme="majorHAnsi"/>
        </w:rPr>
        <w:t xml:space="preserve"> can do to support the adoptee even if </w:t>
      </w:r>
      <w:r w:rsidR="00972AB5" w:rsidRPr="00932F9E">
        <w:rPr>
          <w:rFonts w:asciiTheme="majorHAnsi" w:hAnsiTheme="majorHAnsi"/>
        </w:rPr>
        <w:t>it</w:t>
      </w:r>
      <w:r w:rsidR="0088531B">
        <w:rPr>
          <w:rFonts w:asciiTheme="majorHAnsi" w:hAnsiTheme="majorHAnsi"/>
        </w:rPr>
        <w:t xml:space="preserve"> cannot release information relating to the birth parents.</w:t>
      </w:r>
      <w:r w:rsidR="00D550CB">
        <w:rPr>
          <w:rFonts w:asciiTheme="majorHAnsi" w:hAnsiTheme="majorHAnsi"/>
        </w:rPr>
        <w:t xml:space="preserve"> The </w:t>
      </w:r>
      <w:r w:rsidR="00F77050">
        <w:rPr>
          <w:rFonts w:asciiTheme="majorHAnsi" w:hAnsiTheme="majorHAnsi"/>
        </w:rPr>
        <w:t>Agency</w:t>
      </w:r>
      <w:r w:rsidR="00D550CB">
        <w:rPr>
          <w:rFonts w:asciiTheme="majorHAnsi" w:hAnsiTheme="majorHAnsi"/>
        </w:rPr>
        <w:t xml:space="preserve"> has a responsibility (according to the current Bill) to protect the privacy of the birth parents, but the same responsibility does not extend to </w:t>
      </w:r>
      <w:r w:rsidR="00D550CB" w:rsidRPr="00050B37">
        <w:rPr>
          <w:rFonts w:asciiTheme="majorHAnsi" w:hAnsiTheme="majorHAnsi"/>
        </w:rPr>
        <w:t>half-siblings (or cousins)</w:t>
      </w:r>
      <w:r w:rsidR="00D550CB">
        <w:rPr>
          <w:rFonts w:asciiTheme="majorHAnsi" w:hAnsiTheme="majorHAnsi"/>
        </w:rPr>
        <w:t xml:space="preserve">. </w:t>
      </w:r>
      <w:r w:rsidR="00972AB5" w:rsidRPr="00932F9E">
        <w:rPr>
          <w:rFonts w:asciiTheme="majorHAnsi" w:hAnsiTheme="majorHAnsi"/>
        </w:rPr>
        <w:t xml:space="preserve">Adoptees who have never met a single blood relative are often thrilled to meet even a predicted third cousin. </w:t>
      </w:r>
      <w:r w:rsidR="00D550CB" w:rsidRPr="00050B37">
        <w:rPr>
          <w:rFonts w:asciiTheme="majorHAnsi" w:hAnsiTheme="majorHAnsi"/>
        </w:rPr>
        <w:t xml:space="preserve">Parents may not want contact but half-siblings (or cousins) </w:t>
      </w:r>
      <w:r w:rsidR="005A1648">
        <w:rPr>
          <w:rFonts w:asciiTheme="majorHAnsi" w:hAnsiTheme="majorHAnsi"/>
        </w:rPr>
        <w:t>often do</w:t>
      </w:r>
      <w:r w:rsidR="00D550CB" w:rsidRPr="00050B37">
        <w:rPr>
          <w:rFonts w:asciiTheme="majorHAnsi" w:hAnsiTheme="majorHAnsi"/>
        </w:rPr>
        <w:t xml:space="preserve"> welcome </w:t>
      </w:r>
      <w:r w:rsidR="005A1648">
        <w:rPr>
          <w:rFonts w:asciiTheme="majorHAnsi" w:hAnsiTheme="majorHAnsi"/>
        </w:rPr>
        <w:t>such contact</w:t>
      </w:r>
      <w:r w:rsidR="00D550CB" w:rsidRPr="00050B37">
        <w:rPr>
          <w:rFonts w:asciiTheme="majorHAnsi" w:hAnsiTheme="majorHAnsi"/>
        </w:rPr>
        <w:t>.</w:t>
      </w:r>
      <w:r w:rsidR="00D550CB">
        <w:rPr>
          <w:rFonts w:asciiTheme="majorHAnsi" w:hAnsiTheme="majorHAnsi"/>
        </w:rPr>
        <w:t xml:space="preserve"> The </w:t>
      </w:r>
      <w:r w:rsidR="00F77050">
        <w:rPr>
          <w:rFonts w:asciiTheme="majorHAnsi" w:hAnsiTheme="majorHAnsi"/>
        </w:rPr>
        <w:t>Agency</w:t>
      </w:r>
      <w:r w:rsidR="00D550CB">
        <w:rPr>
          <w:rFonts w:asciiTheme="majorHAnsi" w:hAnsiTheme="majorHAnsi"/>
        </w:rPr>
        <w:t xml:space="preserve"> should </w:t>
      </w:r>
      <w:r w:rsidR="00D550CB" w:rsidRPr="00794FB0">
        <w:rPr>
          <w:rFonts w:asciiTheme="majorHAnsi" w:hAnsiTheme="majorHAnsi"/>
        </w:rPr>
        <w:t xml:space="preserve">help facilitate these </w:t>
      </w:r>
      <w:r w:rsidR="005A1648" w:rsidRPr="00794FB0">
        <w:rPr>
          <w:rFonts w:asciiTheme="majorHAnsi" w:hAnsiTheme="majorHAnsi"/>
        </w:rPr>
        <w:t>connections</w:t>
      </w:r>
      <w:r w:rsidR="00D550CB" w:rsidRPr="00794FB0">
        <w:rPr>
          <w:rFonts w:asciiTheme="majorHAnsi" w:hAnsiTheme="majorHAnsi"/>
        </w:rPr>
        <w:t xml:space="preserve"> if </w:t>
      </w:r>
      <w:r w:rsidR="00972AB5" w:rsidRPr="00794FB0">
        <w:rPr>
          <w:rFonts w:asciiTheme="majorHAnsi" w:hAnsiTheme="majorHAnsi"/>
        </w:rPr>
        <w:t>it</w:t>
      </w:r>
      <w:r w:rsidR="00D550CB" w:rsidRPr="00794FB0">
        <w:rPr>
          <w:rFonts w:asciiTheme="majorHAnsi" w:hAnsiTheme="majorHAnsi"/>
        </w:rPr>
        <w:t xml:space="preserve"> cannot facilitate contact with the parents.</w:t>
      </w:r>
    </w:p>
    <w:p w14:paraId="4074F8AA" w14:textId="77777777" w:rsidR="0088531B" w:rsidRPr="00794FB0" w:rsidRDefault="0088531B" w:rsidP="00050B37">
      <w:pPr>
        <w:spacing w:line="276" w:lineRule="auto"/>
        <w:jc w:val="both"/>
        <w:rPr>
          <w:rFonts w:asciiTheme="majorHAnsi" w:hAnsiTheme="majorHAnsi"/>
        </w:rPr>
      </w:pPr>
    </w:p>
    <w:p w14:paraId="00A3DB32" w14:textId="0709E83F" w:rsidR="00486389" w:rsidRPr="00794FB0" w:rsidRDefault="00016DE5" w:rsidP="00486389">
      <w:pPr>
        <w:spacing w:line="276" w:lineRule="auto"/>
        <w:jc w:val="both"/>
        <w:rPr>
          <w:rFonts w:asciiTheme="majorHAnsi" w:hAnsiTheme="majorHAnsi"/>
        </w:rPr>
      </w:pPr>
      <w:r w:rsidRPr="00794FB0">
        <w:rPr>
          <w:rFonts w:asciiTheme="majorHAnsi" w:hAnsiTheme="majorHAnsi"/>
        </w:rPr>
        <w:t xml:space="preserve">45. </w:t>
      </w:r>
      <w:r w:rsidR="0088531B" w:rsidRPr="00794FB0">
        <w:rPr>
          <w:rFonts w:asciiTheme="majorHAnsi" w:hAnsiTheme="majorHAnsi"/>
        </w:rPr>
        <w:t xml:space="preserve">If the </w:t>
      </w:r>
      <w:r w:rsidR="00F77050" w:rsidRPr="00794FB0">
        <w:rPr>
          <w:rFonts w:asciiTheme="majorHAnsi" w:hAnsiTheme="majorHAnsi"/>
        </w:rPr>
        <w:t>Agency</w:t>
      </w:r>
      <w:r w:rsidR="0088531B" w:rsidRPr="00794FB0">
        <w:rPr>
          <w:rFonts w:asciiTheme="majorHAnsi" w:hAnsiTheme="majorHAnsi"/>
        </w:rPr>
        <w:t xml:space="preserve"> </w:t>
      </w:r>
      <w:r w:rsidR="00643468" w:rsidRPr="00794FB0">
        <w:rPr>
          <w:rFonts w:asciiTheme="majorHAnsi" w:hAnsiTheme="majorHAnsi"/>
        </w:rPr>
        <w:t>does not provide the necessary advice and support for</w:t>
      </w:r>
      <w:r w:rsidR="0088531B" w:rsidRPr="00794FB0">
        <w:rPr>
          <w:rFonts w:asciiTheme="majorHAnsi" w:hAnsiTheme="majorHAnsi"/>
        </w:rPr>
        <w:t xml:space="preserve"> </w:t>
      </w:r>
      <w:r w:rsidR="00643468" w:rsidRPr="00794FB0">
        <w:rPr>
          <w:rFonts w:asciiTheme="majorHAnsi" w:hAnsiTheme="majorHAnsi"/>
        </w:rPr>
        <w:t>adoptees, they</w:t>
      </w:r>
      <w:r w:rsidR="00486389" w:rsidRPr="00794FB0">
        <w:rPr>
          <w:rFonts w:asciiTheme="majorHAnsi" w:hAnsiTheme="majorHAnsi"/>
        </w:rPr>
        <w:t xml:space="preserve"> will </w:t>
      </w:r>
      <w:r w:rsidR="00643468" w:rsidRPr="00794FB0">
        <w:rPr>
          <w:rFonts w:asciiTheme="majorHAnsi" w:hAnsiTheme="majorHAnsi"/>
        </w:rPr>
        <w:t xml:space="preserve">start </w:t>
      </w:r>
      <w:r w:rsidR="00486389" w:rsidRPr="00794FB0">
        <w:rPr>
          <w:rFonts w:asciiTheme="majorHAnsi" w:hAnsiTheme="majorHAnsi"/>
        </w:rPr>
        <w:t>knock</w:t>
      </w:r>
      <w:r w:rsidR="00643468" w:rsidRPr="00794FB0">
        <w:rPr>
          <w:rFonts w:asciiTheme="majorHAnsi" w:hAnsiTheme="majorHAnsi"/>
        </w:rPr>
        <w:t>ing</w:t>
      </w:r>
      <w:r w:rsidR="00486389" w:rsidRPr="00794FB0">
        <w:rPr>
          <w:rFonts w:asciiTheme="majorHAnsi" w:hAnsiTheme="majorHAnsi"/>
        </w:rPr>
        <w:t xml:space="preserve"> on doors, they will </w:t>
      </w:r>
      <w:r w:rsidR="0088531B" w:rsidRPr="00794FB0">
        <w:rPr>
          <w:rFonts w:asciiTheme="majorHAnsi" w:hAnsiTheme="majorHAnsi"/>
        </w:rPr>
        <w:t xml:space="preserve">inadvertently </w:t>
      </w:r>
      <w:r w:rsidR="00486389" w:rsidRPr="00794FB0">
        <w:rPr>
          <w:rFonts w:asciiTheme="majorHAnsi" w:hAnsiTheme="majorHAnsi"/>
        </w:rPr>
        <w:t xml:space="preserve">invade </w:t>
      </w:r>
      <w:r w:rsidR="0088531B" w:rsidRPr="00794FB0">
        <w:rPr>
          <w:rFonts w:asciiTheme="majorHAnsi" w:hAnsiTheme="majorHAnsi"/>
        </w:rPr>
        <w:t xml:space="preserve">people’s </w:t>
      </w:r>
      <w:r w:rsidR="00486389" w:rsidRPr="00794FB0">
        <w:rPr>
          <w:rFonts w:asciiTheme="majorHAnsi" w:hAnsiTheme="majorHAnsi"/>
        </w:rPr>
        <w:t xml:space="preserve">privacy, </w:t>
      </w:r>
      <w:r w:rsidR="0088531B" w:rsidRPr="00794FB0">
        <w:rPr>
          <w:rFonts w:asciiTheme="majorHAnsi" w:hAnsiTheme="majorHAnsi"/>
        </w:rPr>
        <w:t xml:space="preserve">and </w:t>
      </w:r>
      <w:r w:rsidR="00486389" w:rsidRPr="00794FB0">
        <w:rPr>
          <w:rFonts w:asciiTheme="majorHAnsi" w:hAnsiTheme="majorHAnsi"/>
        </w:rPr>
        <w:t xml:space="preserve">they will </w:t>
      </w:r>
      <w:r w:rsidR="0088531B" w:rsidRPr="00794FB0">
        <w:rPr>
          <w:rFonts w:asciiTheme="majorHAnsi" w:hAnsiTheme="majorHAnsi"/>
        </w:rPr>
        <w:t>cause distress and</w:t>
      </w:r>
      <w:r w:rsidR="00643468" w:rsidRPr="00794FB0">
        <w:rPr>
          <w:rFonts w:asciiTheme="majorHAnsi" w:hAnsiTheme="majorHAnsi"/>
        </w:rPr>
        <w:t xml:space="preserve"> harm (to themselves or others), especially if their level of frustration by being blocked by the Agency makes them more desperate than ever to make contact.</w:t>
      </w:r>
    </w:p>
    <w:p w14:paraId="506A55FD" w14:textId="77777777" w:rsidR="00486389" w:rsidRPr="00794FB0" w:rsidRDefault="00486389" w:rsidP="00486389">
      <w:pPr>
        <w:spacing w:line="276" w:lineRule="auto"/>
        <w:jc w:val="both"/>
        <w:rPr>
          <w:rFonts w:asciiTheme="majorHAnsi" w:hAnsiTheme="majorHAnsi"/>
        </w:rPr>
      </w:pPr>
    </w:p>
    <w:p w14:paraId="0536CC8D" w14:textId="221F6698" w:rsidR="0088531B" w:rsidRDefault="00016DE5" w:rsidP="00486389">
      <w:pPr>
        <w:spacing w:line="276" w:lineRule="auto"/>
        <w:jc w:val="both"/>
        <w:rPr>
          <w:rFonts w:asciiTheme="majorHAnsi" w:hAnsiTheme="majorHAnsi"/>
        </w:rPr>
      </w:pPr>
      <w:r>
        <w:rPr>
          <w:rFonts w:asciiTheme="majorHAnsi" w:hAnsiTheme="majorHAnsi"/>
        </w:rPr>
        <w:t xml:space="preserve">46. </w:t>
      </w:r>
      <w:r w:rsidR="00486389" w:rsidRPr="00050B37">
        <w:rPr>
          <w:rFonts w:asciiTheme="majorHAnsi" w:hAnsiTheme="majorHAnsi"/>
        </w:rPr>
        <w:t>Rather than a written undertaking not to contact</w:t>
      </w:r>
      <w:r w:rsidR="0088531B">
        <w:rPr>
          <w:rFonts w:asciiTheme="majorHAnsi" w:hAnsiTheme="majorHAnsi"/>
        </w:rPr>
        <w:t xml:space="preserve"> their birth parents</w:t>
      </w:r>
      <w:r w:rsidR="00486389" w:rsidRPr="00050B37">
        <w:rPr>
          <w:rFonts w:asciiTheme="majorHAnsi" w:hAnsiTheme="majorHAnsi"/>
        </w:rPr>
        <w:t xml:space="preserve">, it would be better to teach people how to contact </w:t>
      </w:r>
      <w:r w:rsidR="0088531B">
        <w:rPr>
          <w:rFonts w:asciiTheme="majorHAnsi" w:hAnsiTheme="majorHAnsi"/>
        </w:rPr>
        <w:t xml:space="preserve">them </w:t>
      </w:r>
      <w:r w:rsidR="00486389" w:rsidRPr="00050B37">
        <w:rPr>
          <w:rFonts w:asciiTheme="majorHAnsi" w:hAnsiTheme="majorHAnsi"/>
        </w:rPr>
        <w:t xml:space="preserve">in a respectful way, observing social etiquette, cognisant of the </w:t>
      </w:r>
      <w:r w:rsidR="00621052">
        <w:rPr>
          <w:rFonts w:asciiTheme="majorHAnsi" w:hAnsiTheme="majorHAnsi"/>
        </w:rPr>
        <w:t xml:space="preserve">rights and </w:t>
      </w:r>
      <w:r w:rsidR="00486389" w:rsidRPr="00050B37">
        <w:rPr>
          <w:rFonts w:asciiTheme="majorHAnsi" w:hAnsiTheme="majorHAnsi"/>
        </w:rPr>
        <w:t xml:space="preserve">sensitivities of the </w:t>
      </w:r>
      <w:r w:rsidR="0088531B">
        <w:rPr>
          <w:rFonts w:asciiTheme="majorHAnsi" w:hAnsiTheme="majorHAnsi"/>
        </w:rPr>
        <w:t>birth parents</w:t>
      </w:r>
      <w:r w:rsidR="00486389" w:rsidRPr="00050B37">
        <w:rPr>
          <w:rFonts w:asciiTheme="majorHAnsi" w:hAnsiTheme="majorHAnsi"/>
        </w:rPr>
        <w:t xml:space="preserve"> and their families</w:t>
      </w:r>
      <w:r w:rsidR="00621052">
        <w:rPr>
          <w:rFonts w:asciiTheme="majorHAnsi" w:hAnsiTheme="majorHAnsi"/>
        </w:rPr>
        <w:t xml:space="preserve">. The </w:t>
      </w:r>
      <w:r w:rsidR="00F77050">
        <w:rPr>
          <w:rFonts w:asciiTheme="majorHAnsi" w:hAnsiTheme="majorHAnsi"/>
        </w:rPr>
        <w:t>Agency</w:t>
      </w:r>
      <w:r w:rsidR="00621052">
        <w:rPr>
          <w:rFonts w:asciiTheme="majorHAnsi" w:hAnsiTheme="majorHAnsi"/>
        </w:rPr>
        <w:t xml:space="preserve"> sh</w:t>
      </w:r>
      <w:r w:rsidR="0088531B">
        <w:rPr>
          <w:rFonts w:asciiTheme="majorHAnsi" w:hAnsiTheme="majorHAnsi"/>
        </w:rPr>
        <w:t>ould</w:t>
      </w:r>
      <w:r w:rsidR="00486389" w:rsidRPr="00050B37">
        <w:rPr>
          <w:rFonts w:asciiTheme="majorHAnsi" w:hAnsiTheme="majorHAnsi"/>
        </w:rPr>
        <w:t xml:space="preserve"> provide support and guidance in this regard via </w:t>
      </w:r>
      <w:r w:rsidR="0088531B">
        <w:rPr>
          <w:rFonts w:asciiTheme="majorHAnsi" w:hAnsiTheme="majorHAnsi"/>
        </w:rPr>
        <w:t>a variety of different methodologies, including</w:t>
      </w:r>
      <w:r w:rsidR="00621052">
        <w:rPr>
          <w:rFonts w:asciiTheme="majorHAnsi" w:hAnsiTheme="majorHAnsi"/>
        </w:rPr>
        <w:t xml:space="preserve"> (for example)</w:t>
      </w:r>
      <w:r w:rsidR="0088531B">
        <w:rPr>
          <w:rFonts w:asciiTheme="majorHAnsi" w:hAnsiTheme="majorHAnsi"/>
        </w:rPr>
        <w:t>:</w:t>
      </w:r>
    </w:p>
    <w:p w14:paraId="341C8580" w14:textId="77777777" w:rsidR="0088531B" w:rsidRDefault="0088531B" w:rsidP="0088531B">
      <w:pPr>
        <w:pStyle w:val="ListParagraph"/>
        <w:numPr>
          <w:ilvl w:val="0"/>
          <w:numId w:val="23"/>
        </w:numPr>
        <w:spacing w:line="276" w:lineRule="auto"/>
        <w:jc w:val="both"/>
        <w:rPr>
          <w:rFonts w:asciiTheme="majorHAnsi" w:hAnsiTheme="majorHAnsi"/>
        </w:rPr>
      </w:pPr>
      <w:r w:rsidRPr="0088531B">
        <w:rPr>
          <w:rFonts w:asciiTheme="majorHAnsi" w:hAnsiTheme="majorHAnsi"/>
        </w:rPr>
        <w:t>one-to-one</w:t>
      </w:r>
      <w:r w:rsidR="00486389" w:rsidRPr="0088531B">
        <w:rPr>
          <w:rFonts w:asciiTheme="majorHAnsi" w:hAnsiTheme="majorHAnsi"/>
        </w:rPr>
        <w:t xml:space="preserve"> work </w:t>
      </w:r>
      <w:r>
        <w:rPr>
          <w:rFonts w:asciiTheme="majorHAnsi" w:hAnsiTheme="majorHAnsi"/>
        </w:rPr>
        <w:t>with adoptees</w:t>
      </w:r>
    </w:p>
    <w:p w14:paraId="54EDE9B9" w14:textId="57ED2384" w:rsidR="0088531B" w:rsidRDefault="00486389" w:rsidP="0088531B">
      <w:pPr>
        <w:pStyle w:val="ListParagraph"/>
        <w:numPr>
          <w:ilvl w:val="0"/>
          <w:numId w:val="23"/>
        </w:numPr>
        <w:spacing w:line="276" w:lineRule="auto"/>
        <w:jc w:val="both"/>
        <w:rPr>
          <w:rFonts w:asciiTheme="majorHAnsi" w:hAnsiTheme="majorHAnsi"/>
        </w:rPr>
      </w:pPr>
      <w:r w:rsidRPr="0088531B">
        <w:rPr>
          <w:rFonts w:asciiTheme="majorHAnsi" w:hAnsiTheme="majorHAnsi"/>
        </w:rPr>
        <w:t xml:space="preserve">regular workshops </w:t>
      </w:r>
      <w:r w:rsidR="00161DE3">
        <w:rPr>
          <w:rFonts w:asciiTheme="majorHAnsi" w:hAnsiTheme="majorHAnsi"/>
        </w:rPr>
        <w:t>(e.g. see Barnardos’ Post Adoption Services)</w:t>
      </w:r>
      <w:r w:rsidR="00161DE3">
        <w:rPr>
          <w:rStyle w:val="FootnoteReference"/>
          <w:rFonts w:asciiTheme="majorHAnsi" w:hAnsiTheme="majorHAnsi"/>
        </w:rPr>
        <w:footnoteReference w:id="22"/>
      </w:r>
    </w:p>
    <w:p w14:paraId="2BB95BA6" w14:textId="0B887C58" w:rsidR="0088531B" w:rsidRDefault="00643468" w:rsidP="0088531B">
      <w:pPr>
        <w:pStyle w:val="ListParagraph"/>
        <w:numPr>
          <w:ilvl w:val="0"/>
          <w:numId w:val="23"/>
        </w:numPr>
        <w:spacing w:line="276" w:lineRule="auto"/>
        <w:jc w:val="both"/>
        <w:rPr>
          <w:rFonts w:asciiTheme="majorHAnsi" w:hAnsiTheme="majorHAnsi"/>
        </w:rPr>
      </w:pPr>
      <w:r>
        <w:rPr>
          <w:rFonts w:asciiTheme="majorHAnsi" w:hAnsiTheme="majorHAnsi"/>
        </w:rPr>
        <w:t>online</w:t>
      </w:r>
      <w:r w:rsidR="00486389" w:rsidRPr="0088531B">
        <w:rPr>
          <w:rFonts w:asciiTheme="majorHAnsi" w:hAnsiTheme="majorHAnsi"/>
        </w:rPr>
        <w:t xml:space="preserve"> training programme </w:t>
      </w:r>
    </w:p>
    <w:p w14:paraId="780E8B31" w14:textId="27DC3D88" w:rsidR="00D550CB" w:rsidRDefault="00D550CB" w:rsidP="0088531B">
      <w:pPr>
        <w:pStyle w:val="ListParagraph"/>
        <w:numPr>
          <w:ilvl w:val="0"/>
          <w:numId w:val="23"/>
        </w:numPr>
        <w:spacing w:line="276" w:lineRule="auto"/>
        <w:jc w:val="both"/>
        <w:rPr>
          <w:rFonts w:asciiTheme="majorHAnsi" w:hAnsiTheme="majorHAnsi"/>
        </w:rPr>
      </w:pPr>
      <w:r>
        <w:rPr>
          <w:rFonts w:asciiTheme="majorHAnsi" w:hAnsiTheme="majorHAnsi"/>
        </w:rPr>
        <w:t>user support groups</w:t>
      </w:r>
    </w:p>
    <w:p w14:paraId="4972DE01" w14:textId="48BBE796" w:rsidR="00D550CB" w:rsidRDefault="00D550CB" w:rsidP="0088531B">
      <w:pPr>
        <w:pStyle w:val="ListParagraph"/>
        <w:numPr>
          <w:ilvl w:val="0"/>
          <w:numId w:val="23"/>
        </w:numPr>
        <w:spacing w:line="276" w:lineRule="auto"/>
        <w:jc w:val="both"/>
        <w:rPr>
          <w:rFonts w:asciiTheme="majorHAnsi" w:hAnsiTheme="majorHAnsi"/>
        </w:rPr>
      </w:pPr>
      <w:r>
        <w:rPr>
          <w:rFonts w:asciiTheme="majorHAnsi" w:hAnsiTheme="majorHAnsi"/>
        </w:rPr>
        <w:t>social etiquette guide</w:t>
      </w:r>
    </w:p>
    <w:p w14:paraId="56BB9CAF" w14:textId="6620D307" w:rsidR="00D550CB" w:rsidRDefault="00D550CB" w:rsidP="0088531B">
      <w:pPr>
        <w:pStyle w:val="ListParagraph"/>
        <w:numPr>
          <w:ilvl w:val="0"/>
          <w:numId w:val="23"/>
        </w:numPr>
        <w:spacing w:line="276" w:lineRule="auto"/>
        <w:jc w:val="both"/>
        <w:rPr>
          <w:rFonts w:asciiTheme="majorHAnsi" w:hAnsiTheme="majorHAnsi"/>
        </w:rPr>
      </w:pPr>
      <w:r>
        <w:rPr>
          <w:rFonts w:asciiTheme="majorHAnsi" w:hAnsiTheme="majorHAnsi"/>
        </w:rPr>
        <w:t>Hints &amp; Tips factsheet</w:t>
      </w:r>
    </w:p>
    <w:p w14:paraId="6BB05103" w14:textId="4E4DAE93" w:rsidR="00D550CB" w:rsidRDefault="00D550CB" w:rsidP="0088531B">
      <w:pPr>
        <w:pStyle w:val="ListParagraph"/>
        <w:numPr>
          <w:ilvl w:val="0"/>
          <w:numId w:val="23"/>
        </w:numPr>
        <w:spacing w:line="276" w:lineRule="auto"/>
        <w:jc w:val="both"/>
        <w:rPr>
          <w:rFonts w:asciiTheme="majorHAnsi" w:hAnsiTheme="majorHAnsi"/>
        </w:rPr>
      </w:pPr>
      <w:r>
        <w:rPr>
          <w:rFonts w:asciiTheme="majorHAnsi" w:hAnsiTheme="majorHAnsi"/>
        </w:rPr>
        <w:t>Dos and Don’ts guide</w:t>
      </w:r>
    </w:p>
    <w:p w14:paraId="6BC58976" w14:textId="5FC8BB7F" w:rsidR="00D550CB" w:rsidRDefault="00D550CB" w:rsidP="0088531B">
      <w:pPr>
        <w:pStyle w:val="ListParagraph"/>
        <w:numPr>
          <w:ilvl w:val="0"/>
          <w:numId w:val="23"/>
        </w:numPr>
        <w:spacing w:line="276" w:lineRule="auto"/>
        <w:jc w:val="both"/>
        <w:rPr>
          <w:rFonts w:asciiTheme="majorHAnsi" w:hAnsiTheme="majorHAnsi"/>
        </w:rPr>
      </w:pPr>
      <w:r>
        <w:rPr>
          <w:rFonts w:asciiTheme="majorHAnsi" w:hAnsiTheme="majorHAnsi"/>
        </w:rPr>
        <w:t>publish Success Stories illustrating key learning points</w:t>
      </w:r>
    </w:p>
    <w:p w14:paraId="74BCCD49" w14:textId="3902CC3C" w:rsidR="0088531B" w:rsidRPr="00794FB0" w:rsidRDefault="0088531B" w:rsidP="0088531B">
      <w:pPr>
        <w:pStyle w:val="ListParagraph"/>
        <w:numPr>
          <w:ilvl w:val="0"/>
          <w:numId w:val="23"/>
        </w:numPr>
        <w:spacing w:line="276" w:lineRule="auto"/>
        <w:jc w:val="both"/>
        <w:rPr>
          <w:rFonts w:asciiTheme="majorHAnsi" w:hAnsiTheme="majorHAnsi"/>
        </w:rPr>
      </w:pPr>
      <w:r w:rsidRPr="00794FB0">
        <w:rPr>
          <w:rFonts w:asciiTheme="majorHAnsi" w:hAnsiTheme="majorHAnsi"/>
        </w:rPr>
        <w:t>and so on …</w:t>
      </w:r>
    </w:p>
    <w:p w14:paraId="23879D33" w14:textId="77777777" w:rsidR="0088531B" w:rsidRPr="00794FB0" w:rsidRDefault="0088531B" w:rsidP="00D550CB">
      <w:pPr>
        <w:spacing w:line="276" w:lineRule="auto"/>
        <w:jc w:val="both"/>
        <w:rPr>
          <w:rFonts w:asciiTheme="majorHAnsi" w:hAnsiTheme="majorHAnsi"/>
        </w:rPr>
      </w:pPr>
    </w:p>
    <w:p w14:paraId="67AB27F0" w14:textId="07E7A3B4" w:rsidR="00D550CB" w:rsidRDefault="00016DE5" w:rsidP="00D550CB">
      <w:pPr>
        <w:spacing w:line="276" w:lineRule="auto"/>
        <w:jc w:val="both"/>
        <w:rPr>
          <w:rFonts w:asciiTheme="majorHAnsi" w:hAnsiTheme="majorHAnsi"/>
        </w:rPr>
      </w:pPr>
      <w:r w:rsidRPr="00794FB0">
        <w:rPr>
          <w:rFonts w:asciiTheme="majorHAnsi" w:hAnsiTheme="majorHAnsi"/>
        </w:rPr>
        <w:t xml:space="preserve">47. </w:t>
      </w:r>
      <w:r w:rsidR="00D550CB" w:rsidRPr="00794FB0">
        <w:rPr>
          <w:rFonts w:asciiTheme="majorHAnsi" w:hAnsiTheme="majorHAnsi"/>
        </w:rPr>
        <w:t xml:space="preserve">Such educational activity should </w:t>
      </w:r>
      <w:r w:rsidR="005A7B85" w:rsidRPr="00794FB0">
        <w:rPr>
          <w:rFonts w:asciiTheme="majorHAnsi" w:hAnsiTheme="majorHAnsi"/>
        </w:rPr>
        <w:t>build on the resources already made available by the global genetic genealogy community</w:t>
      </w:r>
      <w:r w:rsidR="005A7B85" w:rsidRPr="00794FB0">
        <w:rPr>
          <w:rStyle w:val="FootnoteReference"/>
          <w:rFonts w:asciiTheme="majorHAnsi" w:hAnsiTheme="majorHAnsi"/>
        </w:rPr>
        <w:footnoteReference w:id="23"/>
      </w:r>
      <w:r w:rsidR="00984254" w:rsidRPr="00794FB0">
        <w:rPr>
          <w:rFonts w:asciiTheme="majorHAnsi" w:hAnsiTheme="majorHAnsi"/>
          <w:vertAlign w:val="superscript"/>
        </w:rPr>
        <w:t>,</w:t>
      </w:r>
      <w:r w:rsidR="00984254" w:rsidRPr="00794FB0">
        <w:rPr>
          <w:rStyle w:val="FootnoteReference"/>
          <w:rFonts w:asciiTheme="majorHAnsi" w:hAnsiTheme="majorHAnsi"/>
        </w:rPr>
        <w:footnoteReference w:id="24"/>
      </w:r>
      <w:r w:rsidR="00984254" w:rsidRPr="00794FB0">
        <w:rPr>
          <w:rFonts w:asciiTheme="majorHAnsi" w:hAnsiTheme="majorHAnsi"/>
          <w:vertAlign w:val="superscript"/>
        </w:rPr>
        <w:t>,</w:t>
      </w:r>
      <w:r w:rsidR="00984254" w:rsidRPr="00794FB0">
        <w:rPr>
          <w:rStyle w:val="FootnoteReference"/>
          <w:rFonts w:asciiTheme="majorHAnsi" w:hAnsiTheme="majorHAnsi"/>
        </w:rPr>
        <w:footnoteReference w:id="25"/>
      </w:r>
      <w:r w:rsidR="005A7B85" w:rsidRPr="00794FB0">
        <w:rPr>
          <w:rFonts w:asciiTheme="majorHAnsi" w:hAnsiTheme="majorHAnsi"/>
        </w:rPr>
        <w:t xml:space="preserve"> and should </w:t>
      </w:r>
      <w:r w:rsidR="00D550CB" w:rsidRPr="00794FB0">
        <w:rPr>
          <w:rFonts w:asciiTheme="majorHAnsi" w:hAnsiTheme="majorHAnsi"/>
        </w:rPr>
        <w:t xml:space="preserve">address such questions as: how do you make first contact? What do you say initially? When do you mention </w:t>
      </w:r>
      <w:r w:rsidR="00972AB5" w:rsidRPr="00794FB0">
        <w:rPr>
          <w:rFonts w:asciiTheme="majorHAnsi" w:hAnsiTheme="majorHAnsi"/>
        </w:rPr>
        <w:t xml:space="preserve">that </w:t>
      </w:r>
      <w:r w:rsidR="00D550CB" w:rsidRPr="00794FB0">
        <w:rPr>
          <w:rFonts w:asciiTheme="majorHAnsi" w:hAnsiTheme="majorHAnsi"/>
        </w:rPr>
        <w:t>you are</w:t>
      </w:r>
      <w:r w:rsidR="00D550CB">
        <w:rPr>
          <w:rFonts w:asciiTheme="majorHAnsi" w:hAnsiTheme="majorHAnsi"/>
        </w:rPr>
        <w:t xml:space="preserve"> adopted? </w:t>
      </w:r>
      <w:r w:rsidR="00D550CB" w:rsidRPr="00050B37">
        <w:rPr>
          <w:rFonts w:asciiTheme="majorHAnsi" w:hAnsiTheme="majorHAnsi"/>
        </w:rPr>
        <w:t>How do you break the news? How will people react? What can of worms might you be opening?</w:t>
      </w:r>
      <w:r w:rsidR="005A1648">
        <w:rPr>
          <w:rFonts w:asciiTheme="majorHAnsi" w:hAnsiTheme="majorHAnsi"/>
        </w:rPr>
        <w:t xml:space="preserve"> What potential situations should one remain mindful of? </w:t>
      </w:r>
      <w:r w:rsidR="004E0F35">
        <w:rPr>
          <w:rFonts w:asciiTheme="majorHAnsi" w:hAnsiTheme="majorHAnsi"/>
        </w:rPr>
        <w:t>For</w:t>
      </w:r>
      <w:r w:rsidR="005A1648">
        <w:rPr>
          <w:rFonts w:asciiTheme="majorHAnsi" w:hAnsiTheme="majorHAnsi"/>
        </w:rPr>
        <w:t xml:space="preserve"> example, was there rape or violence involved in their conception? </w:t>
      </w:r>
      <w:r w:rsidR="004E0F35">
        <w:rPr>
          <w:rFonts w:asciiTheme="majorHAnsi" w:hAnsiTheme="majorHAnsi"/>
        </w:rPr>
        <w:t>How</w:t>
      </w:r>
      <w:r w:rsidR="005A1648">
        <w:rPr>
          <w:rFonts w:asciiTheme="majorHAnsi" w:hAnsiTheme="majorHAnsi"/>
        </w:rPr>
        <w:t xml:space="preserve"> traumatic was the adoption for the mother?</w:t>
      </w:r>
    </w:p>
    <w:p w14:paraId="1A7DCFCA" w14:textId="00AF7F16" w:rsidR="00D550CB" w:rsidRDefault="00D550CB" w:rsidP="00D550CB">
      <w:pPr>
        <w:spacing w:line="276" w:lineRule="auto"/>
        <w:jc w:val="both"/>
        <w:rPr>
          <w:rFonts w:asciiTheme="majorHAnsi" w:hAnsiTheme="majorHAnsi"/>
        </w:rPr>
      </w:pPr>
    </w:p>
    <w:p w14:paraId="1A71BC3E" w14:textId="52B67150" w:rsidR="00486389" w:rsidRPr="0088531B" w:rsidRDefault="00016DE5" w:rsidP="0088531B">
      <w:pPr>
        <w:spacing w:line="276" w:lineRule="auto"/>
        <w:jc w:val="both"/>
        <w:rPr>
          <w:rFonts w:asciiTheme="majorHAnsi" w:hAnsiTheme="majorHAnsi"/>
        </w:rPr>
      </w:pPr>
      <w:r>
        <w:rPr>
          <w:rFonts w:asciiTheme="majorHAnsi" w:hAnsiTheme="majorHAnsi"/>
        </w:rPr>
        <w:t xml:space="preserve">48. </w:t>
      </w:r>
      <w:r w:rsidR="0088531B">
        <w:rPr>
          <w:rFonts w:asciiTheme="majorHAnsi" w:hAnsiTheme="majorHAnsi"/>
        </w:rPr>
        <w:t xml:space="preserve">The </w:t>
      </w:r>
      <w:r w:rsidR="00F77050">
        <w:rPr>
          <w:rFonts w:asciiTheme="majorHAnsi" w:hAnsiTheme="majorHAnsi"/>
        </w:rPr>
        <w:t>Agency</w:t>
      </w:r>
      <w:r w:rsidR="0088531B">
        <w:rPr>
          <w:rFonts w:asciiTheme="majorHAnsi" w:hAnsiTheme="majorHAnsi"/>
        </w:rPr>
        <w:t xml:space="preserve"> should establish an Advisory C</w:t>
      </w:r>
      <w:r w:rsidR="00486389" w:rsidRPr="0088531B">
        <w:rPr>
          <w:rFonts w:asciiTheme="majorHAnsi" w:hAnsiTheme="majorHAnsi"/>
        </w:rPr>
        <w:t>ommittee</w:t>
      </w:r>
      <w:r w:rsidR="0088531B">
        <w:rPr>
          <w:rFonts w:asciiTheme="majorHAnsi" w:hAnsiTheme="majorHAnsi"/>
        </w:rPr>
        <w:t xml:space="preserve">, made up of representatives in the </w:t>
      </w:r>
      <w:r w:rsidR="00972AB5" w:rsidRPr="00932F9E">
        <w:rPr>
          <w:rFonts w:asciiTheme="majorHAnsi" w:hAnsiTheme="majorHAnsi"/>
        </w:rPr>
        <w:t>field</w:t>
      </w:r>
      <w:r w:rsidR="0088531B">
        <w:rPr>
          <w:rFonts w:asciiTheme="majorHAnsi" w:hAnsiTheme="majorHAnsi"/>
        </w:rPr>
        <w:t xml:space="preserve">, including </w:t>
      </w:r>
      <w:r w:rsidR="0088531B" w:rsidRPr="00932F9E">
        <w:rPr>
          <w:rFonts w:asciiTheme="majorHAnsi" w:hAnsiTheme="majorHAnsi"/>
        </w:rPr>
        <w:t>adoptees, birth parents, adoptive parents,</w:t>
      </w:r>
      <w:r w:rsidR="00486389" w:rsidRPr="00932F9E">
        <w:rPr>
          <w:rFonts w:asciiTheme="majorHAnsi" w:hAnsiTheme="majorHAnsi"/>
        </w:rPr>
        <w:t xml:space="preserve"> </w:t>
      </w:r>
      <w:r w:rsidR="00972AB5" w:rsidRPr="00932F9E">
        <w:rPr>
          <w:rFonts w:asciiTheme="majorHAnsi" w:hAnsiTheme="majorHAnsi"/>
        </w:rPr>
        <w:t>social workers, adoption activists, genetic genealogists, tracing experts (search angels),</w:t>
      </w:r>
      <w:r w:rsidR="00972AB5" w:rsidRPr="00972AB5">
        <w:rPr>
          <w:rFonts w:asciiTheme="majorHAnsi" w:hAnsiTheme="majorHAnsi"/>
          <w:color w:val="FF0000"/>
        </w:rPr>
        <w:t xml:space="preserve"> </w:t>
      </w:r>
      <w:r w:rsidR="0088531B">
        <w:rPr>
          <w:rFonts w:asciiTheme="majorHAnsi" w:hAnsiTheme="majorHAnsi"/>
        </w:rPr>
        <w:t xml:space="preserve">legal experts, </w:t>
      </w:r>
      <w:r w:rsidR="00486389" w:rsidRPr="0088531B">
        <w:rPr>
          <w:rFonts w:asciiTheme="majorHAnsi" w:hAnsiTheme="majorHAnsi"/>
        </w:rPr>
        <w:t>etc</w:t>
      </w:r>
      <w:r w:rsidR="0088531B">
        <w:rPr>
          <w:rFonts w:asciiTheme="majorHAnsi" w:hAnsiTheme="majorHAnsi"/>
        </w:rPr>
        <w:t xml:space="preserve">. The Advisory Committee could advise on the general running </w:t>
      </w:r>
      <w:r w:rsidR="00972AB5" w:rsidRPr="00932F9E">
        <w:rPr>
          <w:rFonts w:asciiTheme="majorHAnsi" w:hAnsiTheme="majorHAnsi"/>
        </w:rPr>
        <w:t>of</w:t>
      </w:r>
      <w:r w:rsidR="0088531B">
        <w:rPr>
          <w:rFonts w:asciiTheme="majorHAnsi" w:hAnsiTheme="majorHAnsi"/>
        </w:rPr>
        <w:t xml:space="preserve"> the </w:t>
      </w:r>
      <w:r w:rsidR="00F77050">
        <w:rPr>
          <w:rFonts w:asciiTheme="majorHAnsi" w:hAnsiTheme="majorHAnsi"/>
        </w:rPr>
        <w:t>Agency</w:t>
      </w:r>
      <w:r w:rsidR="0088531B">
        <w:rPr>
          <w:rFonts w:asciiTheme="majorHAnsi" w:hAnsiTheme="majorHAnsi"/>
        </w:rPr>
        <w:t xml:space="preserve"> as well as educational programmes for adoptees, public awareness campaigns, etc</w:t>
      </w:r>
    </w:p>
    <w:p w14:paraId="1A7570E4" w14:textId="77777777" w:rsidR="00FA30DE" w:rsidRPr="00050B37" w:rsidRDefault="00FA30DE" w:rsidP="00050B37">
      <w:pPr>
        <w:spacing w:line="276" w:lineRule="auto"/>
        <w:jc w:val="both"/>
        <w:rPr>
          <w:rFonts w:asciiTheme="majorHAnsi" w:hAnsiTheme="majorHAnsi"/>
        </w:rPr>
      </w:pPr>
    </w:p>
    <w:p w14:paraId="5641B33C" w14:textId="3C25E1CE" w:rsidR="006760A1" w:rsidRPr="00794FB0" w:rsidRDefault="00016DE5" w:rsidP="006760A1">
      <w:pPr>
        <w:spacing w:line="276" w:lineRule="auto"/>
        <w:jc w:val="both"/>
        <w:rPr>
          <w:rFonts w:asciiTheme="majorHAnsi" w:hAnsiTheme="majorHAnsi"/>
        </w:rPr>
      </w:pPr>
      <w:r>
        <w:rPr>
          <w:rFonts w:asciiTheme="majorHAnsi" w:hAnsiTheme="majorHAnsi"/>
        </w:rPr>
        <w:t xml:space="preserve">49. </w:t>
      </w:r>
      <w:r w:rsidR="00D550CB">
        <w:rPr>
          <w:rFonts w:asciiTheme="majorHAnsi" w:hAnsiTheme="majorHAnsi"/>
        </w:rPr>
        <w:t>There is a b</w:t>
      </w:r>
      <w:r w:rsidR="008C57B1" w:rsidRPr="00050B37">
        <w:rPr>
          <w:rFonts w:asciiTheme="majorHAnsi" w:hAnsiTheme="majorHAnsi"/>
        </w:rPr>
        <w:t xml:space="preserve">urgeoning need to support adoptees in </w:t>
      </w:r>
      <w:r w:rsidR="008C57B1" w:rsidRPr="00932F9E">
        <w:rPr>
          <w:rFonts w:asciiTheme="majorHAnsi" w:hAnsiTheme="majorHAnsi"/>
        </w:rPr>
        <w:t>search</w:t>
      </w:r>
      <w:r w:rsidR="00972AB5" w:rsidRPr="00932F9E">
        <w:rPr>
          <w:rFonts w:asciiTheme="majorHAnsi" w:hAnsiTheme="majorHAnsi"/>
        </w:rPr>
        <w:t>ing</w:t>
      </w:r>
      <w:r w:rsidR="00D550CB">
        <w:rPr>
          <w:rFonts w:asciiTheme="majorHAnsi" w:hAnsiTheme="majorHAnsi"/>
        </w:rPr>
        <w:t xml:space="preserve"> for and making contact </w:t>
      </w:r>
      <w:r w:rsidR="00D550CB" w:rsidRPr="00794FB0">
        <w:rPr>
          <w:rFonts w:asciiTheme="majorHAnsi" w:hAnsiTheme="majorHAnsi"/>
        </w:rPr>
        <w:t>with their birth family</w:t>
      </w:r>
      <w:r w:rsidR="008C57B1" w:rsidRPr="00794FB0">
        <w:rPr>
          <w:rFonts w:asciiTheme="majorHAnsi" w:hAnsiTheme="majorHAnsi"/>
        </w:rPr>
        <w:t xml:space="preserve">. </w:t>
      </w:r>
      <w:r w:rsidR="00D550CB" w:rsidRPr="00794FB0">
        <w:rPr>
          <w:rFonts w:asciiTheme="majorHAnsi" w:hAnsiTheme="majorHAnsi"/>
        </w:rPr>
        <w:t>T</w:t>
      </w:r>
      <w:r w:rsidR="008C57B1" w:rsidRPr="00794FB0">
        <w:rPr>
          <w:rFonts w:asciiTheme="majorHAnsi" w:hAnsiTheme="majorHAnsi"/>
        </w:rPr>
        <w:t xml:space="preserve">oo much of this activity is currently </w:t>
      </w:r>
      <w:r w:rsidR="00D550CB" w:rsidRPr="00794FB0">
        <w:rPr>
          <w:rFonts w:asciiTheme="majorHAnsi" w:hAnsiTheme="majorHAnsi"/>
        </w:rPr>
        <w:t>happening “beneath the radar” and that is not a good situation for anyone concerned.</w:t>
      </w:r>
    </w:p>
    <w:p w14:paraId="0E16F5AB" w14:textId="77777777" w:rsidR="00643468" w:rsidRPr="00794FB0" w:rsidRDefault="00643468" w:rsidP="006760A1">
      <w:pPr>
        <w:spacing w:line="276" w:lineRule="auto"/>
        <w:jc w:val="both"/>
        <w:rPr>
          <w:rFonts w:asciiTheme="majorHAnsi" w:hAnsiTheme="majorHAnsi"/>
        </w:rPr>
      </w:pPr>
    </w:p>
    <w:p w14:paraId="4C8E3886" w14:textId="3C19DD34" w:rsidR="005A7B85" w:rsidRPr="00794FB0" w:rsidRDefault="00016DE5" w:rsidP="006760A1">
      <w:pPr>
        <w:spacing w:line="276" w:lineRule="auto"/>
        <w:jc w:val="both"/>
        <w:rPr>
          <w:rFonts w:asciiTheme="majorHAnsi" w:hAnsiTheme="majorHAnsi"/>
        </w:rPr>
      </w:pPr>
      <w:r w:rsidRPr="00794FB0">
        <w:rPr>
          <w:rFonts w:asciiTheme="majorHAnsi" w:hAnsiTheme="majorHAnsi"/>
        </w:rPr>
        <w:t xml:space="preserve">50. </w:t>
      </w:r>
      <w:r w:rsidR="00643468" w:rsidRPr="00794FB0">
        <w:rPr>
          <w:rFonts w:asciiTheme="majorHAnsi" w:hAnsiTheme="majorHAnsi"/>
        </w:rPr>
        <w:t>In addition, the adoptee and their birth family will need ongoing support in building the new relationship, managing expectations and emotions, dealing with upsets and setbacks, and working to achieve the most successful outcome possible for each individual and particular situation.</w:t>
      </w:r>
    </w:p>
    <w:p w14:paraId="79B7ADFE" w14:textId="41EC7C1A" w:rsidR="006760A1" w:rsidRPr="00050B37" w:rsidRDefault="006760A1" w:rsidP="006760A1">
      <w:pPr>
        <w:pStyle w:val="Heading1"/>
        <w:numPr>
          <w:ilvl w:val="0"/>
          <w:numId w:val="17"/>
        </w:numPr>
        <w:spacing w:line="276" w:lineRule="auto"/>
        <w:jc w:val="both"/>
      </w:pPr>
      <w:bookmarkStart w:id="13" w:name="_Toc359704140"/>
      <w:r>
        <w:t>T</w:t>
      </w:r>
      <w:r w:rsidRPr="00050B37">
        <w:t>he new Register</w:t>
      </w:r>
      <w:r>
        <w:t xml:space="preserve"> (Part 3 of the Bill)</w:t>
      </w:r>
      <w:bookmarkEnd w:id="13"/>
    </w:p>
    <w:p w14:paraId="169AE881" w14:textId="77777777" w:rsidR="006760A1" w:rsidRPr="00050B37" w:rsidRDefault="006760A1" w:rsidP="006760A1">
      <w:pPr>
        <w:spacing w:line="276" w:lineRule="auto"/>
        <w:jc w:val="both"/>
        <w:rPr>
          <w:rFonts w:asciiTheme="majorHAnsi" w:hAnsiTheme="majorHAnsi"/>
        </w:rPr>
      </w:pPr>
    </w:p>
    <w:p w14:paraId="4FD660D3" w14:textId="057B734F" w:rsidR="006760A1" w:rsidRDefault="00016DE5" w:rsidP="006760A1">
      <w:pPr>
        <w:spacing w:line="276" w:lineRule="auto"/>
        <w:jc w:val="both"/>
        <w:rPr>
          <w:rFonts w:asciiTheme="majorHAnsi" w:hAnsiTheme="majorHAnsi"/>
        </w:rPr>
      </w:pPr>
      <w:r>
        <w:rPr>
          <w:rFonts w:asciiTheme="majorHAnsi" w:hAnsiTheme="majorHAnsi"/>
        </w:rPr>
        <w:t xml:space="preserve">51. </w:t>
      </w:r>
      <w:r w:rsidR="006760A1" w:rsidRPr="00050B37">
        <w:rPr>
          <w:rFonts w:asciiTheme="majorHAnsi" w:hAnsiTheme="majorHAnsi"/>
        </w:rPr>
        <w:t>There are several concerns regarding the need to introduce the new Register (RACE).</w:t>
      </w:r>
      <w:r w:rsidR="006760A1" w:rsidRPr="00050B37">
        <w:rPr>
          <w:rStyle w:val="FootnoteReference"/>
          <w:rFonts w:asciiTheme="majorHAnsi" w:hAnsiTheme="majorHAnsi"/>
        </w:rPr>
        <w:footnoteReference w:id="26"/>
      </w:r>
      <w:r w:rsidR="006760A1" w:rsidRPr="00050B37">
        <w:rPr>
          <w:rFonts w:asciiTheme="majorHAnsi" w:hAnsiTheme="majorHAnsi"/>
        </w:rPr>
        <w:t xml:space="preserve"> It is not clear why there is a need for this, in particular because it appears to duplicate the work of the NACPR.</w:t>
      </w:r>
      <w:r w:rsidR="006760A1" w:rsidRPr="00050B37">
        <w:rPr>
          <w:rStyle w:val="FootnoteReference"/>
          <w:rFonts w:asciiTheme="majorHAnsi" w:hAnsiTheme="majorHAnsi"/>
        </w:rPr>
        <w:t xml:space="preserve"> </w:t>
      </w:r>
      <w:r w:rsidR="006760A1" w:rsidRPr="00050B37">
        <w:rPr>
          <w:rStyle w:val="FootnoteReference"/>
          <w:rFonts w:asciiTheme="majorHAnsi" w:hAnsiTheme="majorHAnsi"/>
        </w:rPr>
        <w:footnoteReference w:id="27"/>
      </w:r>
      <w:r w:rsidR="006760A1" w:rsidRPr="00050B37">
        <w:rPr>
          <w:rFonts w:asciiTheme="majorHAnsi" w:hAnsiTheme="majorHAnsi"/>
        </w:rPr>
        <w:t xml:space="preserve">  Why reinvent the wheel? We are concerned that this will divert valuable resources away from the other aspects of the work of the </w:t>
      </w:r>
      <w:r w:rsidR="00F77050">
        <w:rPr>
          <w:rFonts w:asciiTheme="majorHAnsi" w:hAnsiTheme="majorHAnsi"/>
        </w:rPr>
        <w:t>Agency</w:t>
      </w:r>
      <w:r w:rsidR="006760A1" w:rsidRPr="00050B37">
        <w:rPr>
          <w:rFonts w:asciiTheme="majorHAnsi" w:hAnsiTheme="majorHAnsi"/>
        </w:rPr>
        <w:t xml:space="preserve">, in particular directly supporting adoptees in their requests for information and the tracing of birth family. </w:t>
      </w:r>
    </w:p>
    <w:p w14:paraId="6E4D4ED3" w14:textId="77777777" w:rsidR="006760A1" w:rsidRDefault="006760A1" w:rsidP="006760A1">
      <w:pPr>
        <w:spacing w:line="276" w:lineRule="auto"/>
        <w:jc w:val="both"/>
        <w:rPr>
          <w:rFonts w:asciiTheme="majorHAnsi" w:hAnsiTheme="majorHAnsi"/>
        </w:rPr>
      </w:pPr>
    </w:p>
    <w:p w14:paraId="26D5DC21" w14:textId="6C03616F" w:rsidR="006760A1" w:rsidRPr="00050B37" w:rsidRDefault="00016DE5" w:rsidP="006760A1">
      <w:pPr>
        <w:spacing w:line="276" w:lineRule="auto"/>
        <w:jc w:val="both"/>
        <w:rPr>
          <w:rFonts w:asciiTheme="majorHAnsi" w:hAnsiTheme="majorHAnsi"/>
        </w:rPr>
      </w:pPr>
      <w:r>
        <w:rPr>
          <w:rFonts w:asciiTheme="majorHAnsi" w:hAnsiTheme="majorHAnsi"/>
        </w:rPr>
        <w:t xml:space="preserve">52. </w:t>
      </w:r>
      <w:r w:rsidR="006760A1">
        <w:rPr>
          <w:rFonts w:asciiTheme="majorHAnsi" w:hAnsiTheme="majorHAnsi"/>
        </w:rPr>
        <w:t>We are also concerned that people who have already made an entry on the NACPR will be invited to re-enter their information on the RACE. Not only is this an annoying duplication of effort but it raises concerns about what happens to those entries in the NACPR which have been made by people who have since died.</w:t>
      </w:r>
    </w:p>
    <w:p w14:paraId="756AB1FB" w14:textId="77777777" w:rsidR="006760A1" w:rsidRPr="00050B37" w:rsidRDefault="006760A1" w:rsidP="006760A1">
      <w:pPr>
        <w:spacing w:line="276" w:lineRule="auto"/>
        <w:jc w:val="both"/>
        <w:rPr>
          <w:rFonts w:asciiTheme="majorHAnsi" w:hAnsiTheme="majorHAnsi"/>
        </w:rPr>
      </w:pPr>
    </w:p>
    <w:p w14:paraId="193ADBC7" w14:textId="58BDC0F4" w:rsidR="006760A1" w:rsidRPr="00050B37" w:rsidRDefault="00016DE5" w:rsidP="006760A1">
      <w:pPr>
        <w:spacing w:line="276" w:lineRule="auto"/>
        <w:jc w:val="both"/>
        <w:rPr>
          <w:rFonts w:asciiTheme="majorHAnsi" w:hAnsiTheme="majorHAnsi"/>
        </w:rPr>
      </w:pPr>
      <w:r>
        <w:rPr>
          <w:rFonts w:asciiTheme="majorHAnsi" w:hAnsiTheme="majorHAnsi"/>
        </w:rPr>
        <w:t xml:space="preserve">53. </w:t>
      </w:r>
      <w:r w:rsidR="006760A1" w:rsidRPr="00050B37">
        <w:rPr>
          <w:rFonts w:asciiTheme="majorHAnsi" w:hAnsiTheme="majorHAnsi"/>
        </w:rPr>
        <w:t>It appear</w:t>
      </w:r>
      <w:r w:rsidR="006760A1">
        <w:rPr>
          <w:rFonts w:asciiTheme="majorHAnsi" w:hAnsiTheme="majorHAnsi"/>
        </w:rPr>
        <w:t>s</w:t>
      </w:r>
      <w:r w:rsidR="006760A1" w:rsidRPr="00050B37">
        <w:rPr>
          <w:rFonts w:asciiTheme="majorHAnsi" w:hAnsiTheme="majorHAnsi"/>
        </w:rPr>
        <w:t xml:space="preserve"> that only certain entries will be transferred over to the new Register (i.e. those where there is a “no contact” preference from a natural parent). However, it appear</w:t>
      </w:r>
      <w:r w:rsidR="006760A1">
        <w:rPr>
          <w:rFonts w:asciiTheme="majorHAnsi" w:hAnsiTheme="majorHAnsi"/>
        </w:rPr>
        <w:t>s</w:t>
      </w:r>
      <w:r w:rsidR="006760A1" w:rsidRPr="00050B37">
        <w:rPr>
          <w:rFonts w:asciiTheme="majorHAnsi" w:hAnsiTheme="majorHAnsi"/>
        </w:rPr>
        <w:t xml:space="preserve"> that “no contact” preference entries from adoptees will </w:t>
      </w:r>
      <w:r w:rsidR="006760A1" w:rsidRPr="00050B37">
        <w:rPr>
          <w:rFonts w:asciiTheme="majorHAnsi" w:hAnsiTheme="majorHAnsi"/>
          <w:u w:val="single"/>
        </w:rPr>
        <w:t>not</w:t>
      </w:r>
      <w:r w:rsidR="006760A1" w:rsidRPr="00050B37">
        <w:rPr>
          <w:rFonts w:asciiTheme="majorHAnsi" w:hAnsiTheme="majorHAnsi"/>
        </w:rPr>
        <w:t xml:space="preserve"> be transferred. This could potentially result in a breach of the adoptee’s right to privacy. Furthermore, “yes contact” preferences from natural parents will not be transferred. This could potentially delay the tracing of </w:t>
      </w:r>
      <w:r w:rsidR="00161DE3">
        <w:rPr>
          <w:rFonts w:asciiTheme="majorHAnsi" w:hAnsiTheme="majorHAnsi"/>
        </w:rPr>
        <w:t>a birth father</w:t>
      </w:r>
      <w:r w:rsidR="006760A1" w:rsidRPr="00050B37">
        <w:rPr>
          <w:rFonts w:asciiTheme="majorHAnsi" w:hAnsiTheme="majorHAnsi"/>
        </w:rPr>
        <w:t xml:space="preserve"> in relation to the release of his name to the adoptee. </w:t>
      </w:r>
      <w:r w:rsidR="006760A1">
        <w:rPr>
          <w:rFonts w:asciiTheme="majorHAnsi" w:hAnsiTheme="majorHAnsi"/>
        </w:rPr>
        <w:t>Also if these “yes”</w:t>
      </w:r>
      <w:r w:rsidR="006760A1" w:rsidRPr="00050B37">
        <w:rPr>
          <w:rFonts w:asciiTheme="majorHAnsi" w:hAnsiTheme="majorHAnsi"/>
        </w:rPr>
        <w:t xml:space="preserve"> birth parents have since died</w:t>
      </w:r>
      <w:r w:rsidR="006760A1">
        <w:rPr>
          <w:rFonts w:asciiTheme="majorHAnsi" w:hAnsiTheme="majorHAnsi"/>
        </w:rPr>
        <w:t>, if their</w:t>
      </w:r>
      <w:r w:rsidR="006760A1" w:rsidRPr="00050B37">
        <w:rPr>
          <w:rFonts w:asciiTheme="majorHAnsi" w:hAnsiTheme="majorHAnsi"/>
        </w:rPr>
        <w:t xml:space="preserve"> “yes” preference entry is not transferred from </w:t>
      </w:r>
      <w:r w:rsidR="006760A1" w:rsidRPr="00050B37">
        <w:rPr>
          <w:rFonts w:asciiTheme="majorHAnsi" w:hAnsiTheme="majorHAnsi"/>
        </w:rPr>
        <w:lastRenderedPageBreak/>
        <w:t>the NACPR to the new RACE, there is a risk that the adoptee will never know that their birth parent wanted to get in touch.</w:t>
      </w:r>
      <w:r w:rsidR="006760A1">
        <w:rPr>
          <w:rFonts w:asciiTheme="majorHAnsi" w:hAnsiTheme="majorHAnsi"/>
        </w:rPr>
        <w:t xml:space="preserve"> Such information would be crucial </w:t>
      </w:r>
      <w:r w:rsidR="00161DE3">
        <w:rPr>
          <w:rFonts w:asciiTheme="majorHAnsi" w:hAnsiTheme="majorHAnsi"/>
        </w:rPr>
        <w:t>for the wellbeing of</w:t>
      </w:r>
      <w:r w:rsidR="006760A1">
        <w:rPr>
          <w:rFonts w:asciiTheme="majorHAnsi" w:hAnsiTheme="majorHAnsi"/>
        </w:rPr>
        <w:t xml:space="preserve"> many adoptees. </w:t>
      </w:r>
      <w:r w:rsidR="006760A1" w:rsidRPr="00050B37">
        <w:rPr>
          <w:rFonts w:asciiTheme="majorHAnsi" w:hAnsiTheme="majorHAnsi"/>
        </w:rPr>
        <w:t xml:space="preserve">Therefore, if transfer of entries is to be undertaken, it </w:t>
      </w:r>
      <w:r w:rsidR="006760A1">
        <w:rPr>
          <w:rFonts w:asciiTheme="majorHAnsi" w:hAnsiTheme="majorHAnsi"/>
        </w:rPr>
        <w:t>seems</w:t>
      </w:r>
      <w:r w:rsidR="006760A1" w:rsidRPr="00050B37">
        <w:rPr>
          <w:rFonts w:asciiTheme="majorHAnsi" w:hAnsiTheme="majorHAnsi"/>
        </w:rPr>
        <w:t xml:space="preserve"> preferable to transfer </w:t>
      </w:r>
      <w:r w:rsidR="006760A1" w:rsidRPr="00050B37">
        <w:rPr>
          <w:rFonts w:asciiTheme="majorHAnsi" w:hAnsiTheme="majorHAnsi"/>
          <w:u w:val="single"/>
        </w:rPr>
        <w:t>all</w:t>
      </w:r>
      <w:r w:rsidR="006760A1" w:rsidRPr="00050B37">
        <w:rPr>
          <w:rFonts w:asciiTheme="majorHAnsi" w:hAnsiTheme="majorHAnsi"/>
        </w:rPr>
        <w:t xml:space="preserve"> entries from the NACPR to the new Register.</w:t>
      </w:r>
    </w:p>
    <w:p w14:paraId="020E22DC" w14:textId="77777777" w:rsidR="006760A1" w:rsidRPr="00050B37" w:rsidRDefault="006760A1" w:rsidP="006760A1">
      <w:pPr>
        <w:spacing w:line="276" w:lineRule="auto"/>
        <w:jc w:val="both"/>
        <w:rPr>
          <w:rFonts w:asciiTheme="majorHAnsi" w:hAnsiTheme="majorHAnsi"/>
        </w:rPr>
      </w:pPr>
    </w:p>
    <w:p w14:paraId="735C02EC" w14:textId="02A0448F" w:rsidR="006760A1" w:rsidRPr="00050B37" w:rsidRDefault="00016DE5" w:rsidP="006760A1">
      <w:pPr>
        <w:spacing w:line="276" w:lineRule="auto"/>
        <w:jc w:val="both"/>
        <w:rPr>
          <w:rFonts w:asciiTheme="majorHAnsi" w:hAnsiTheme="majorHAnsi"/>
        </w:rPr>
      </w:pPr>
      <w:r>
        <w:rPr>
          <w:rFonts w:asciiTheme="majorHAnsi" w:hAnsiTheme="majorHAnsi"/>
        </w:rPr>
        <w:t xml:space="preserve">54. </w:t>
      </w:r>
      <w:r w:rsidR="006760A1" w:rsidRPr="00050B37">
        <w:rPr>
          <w:rFonts w:asciiTheme="majorHAnsi" w:hAnsiTheme="majorHAnsi"/>
        </w:rPr>
        <w:t xml:space="preserve">Lastly, </w:t>
      </w:r>
      <w:r w:rsidR="006760A1">
        <w:rPr>
          <w:rFonts w:asciiTheme="majorHAnsi" w:hAnsiTheme="majorHAnsi"/>
        </w:rPr>
        <w:t>w</w:t>
      </w:r>
      <w:r w:rsidR="006760A1" w:rsidRPr="00050B37">
        <w:rPr>
          <w:rFonts w:asciiTheme="majorHAnsi" w:hAnsiTheme="majorHAnsi"/>
        </w:rPr>
        <w:t xml:space="preserve">e are also concerned about the future </w:t>
      </w:r>
      <w:r w:rsidR="006760A1">
        <w:rPr>
          <w:rFonts w:asciiTheme="majorHAnsi" w:hAnsiTheme="majorHAnsi"/>
        </w:rPr>
        <w:t xml:space="preserve">integrity </w:t>
      </w:r>
      <w:r w:rsidR="006760A1" w:rsidRPr="00050B37">
        <w:rPr>
          <w:rFonts w:asciiTheme="majorHAnsi" w:hAnsiTheme="majorHAnsi"/>
        </w:rPr>
        <w:t xml:space="preserve">of the NACPR. </w:t>
      </w:r>
      <w:r w:rsidR="006760A1">
        <w:rPr>
          <w:rFonts w:asciiTheme="majorHAnsi" w:hAnsiTheme="majorHAnsi"/>
        </w:rPr>
        <w:t>Note 6 in the FAQ states that the NACPR will be discontinued but the data retained.</w:t>
      </w:r>
      <w:r w:rsidR="006760A1">
        <w:rPr>
          <w:rStyle w:val="FootnoteReference"/>
          <w:rFonts w:asciiTheme="majorHAnsi" w:hAnsiTheme="majorHAnsi"/>
        </w:rPr>
        <w:footnoteReference w:id="28"/>
      </w:r>
      <w:r w:rsidR="006760A1">
        <w:rPr>
          <w:rFonts w:asciiTheme="majorHAnsi" w:hAnsiTheme="majorHAnsi"/>
        </w:rPr>
        <w:t xml:space="preserve"> I</w:t>
      </w:r>
      <w:r w:rsidR="006760A1" w:rsidRPr="00050B37">
        <w:rPr>
          <w:rFonts w:asciiTheme="majorHAnsi" w:hAnsiTheme="majorHAnsi"/>
        </w:rPr>
        <w:t>t would be very unfortunate if the NACPR was decommissioned, or the data was lost or could no longer be used. In effect, it would mean that the preferences of all other entrants (i.e. other than natural parents with a “no contact” preference) would be ignored</w:t>
      </w:r>
      <w:r w:rsidR="00161DE3">
        <w:rPr>
          <w:rFonts w:asciiTheme="majorHAnsi" w:hAnsiTheme="majorHAnsi"/>
        </w:rPr>
        <w:t xml:space="preserve"> or discarded</w:t>
      </w:r>
      <w:r w:rsidR="006760A1" w:rsidRPr="00050B37">
        <w:rPr>
          <w:rFonts w:asciiTheme="majorHAnsi" w:hAnsiTheme="majorHAnsi"/>
        </w:rPr>
        <w:t xml:space="preserve">. </w:t>
      </w:r>
      <w:r w:rsidR="006760A1">
        <w:rPr>
          <w:rFonts w:asciiTheme="majorHAnsi" w:hAnsiTheme="majorHAnsi"/>
        </w:rPr>
        <w:t xml:space="preserve"> </w:t>
      </w:r>
    </w:p>
    <w:p w14:paraId="2BE91000" w14:textId="77777777" w:rsidR="006760A1" w:rsidRPr="00050B37" w:rsidRDefault="006760A1" w:rsidP="006760A1">
      <w:pPr>
        <w:spacing w:line="276" w:lineRule="auto"/>
        <w:jc w:val="both"/>
        <w:rPr>
          <w:rFonts w:asciiTheme="majorHAnsi" w:hAnsiTheme="majorHAnsi"/>
        </w:rPr>
      </w:pPr>
    </w:p>
    <w:p w14:paraId="27178893" w14:textId="5972D559" w:rsidR="006760A1" w:rsidRPr="00050B37" w:rsidRDefault="00016DE5" w:rsidP="006760A1">
      <w:pPr>
        <w:spacing w:line="276" w:lineRule="auto"/>
        <w:jc w:val="both"/>
        <w:rPr>
          <w:rFonts w:asciiTheme="majorHAnsi" w:hAnsiTheme="majorHAnsi"/>
        </w:rPr>
      </w:pPr>
      <w:r>
        <w:rPr>
          <w:rFonts w:asciiTheme="majorHAnsi" w:hAnsiTheme="majorHAnsi"/>
        </w:rPr>
        <w:t xml:space="preserve">55. </w:t>
      </w:r>
      <w:r w:rsidR="006760A1" w:rsidRPr="00050B37">
        <w:rPr>
          <w:rFonts w:asciiTheme="majorHAnsi" w:hAnsiTheme="majorHAnsi"/>
        </w:rPr>
        <w:t>Regarding the new Register, it would be helpful if individuals could have the option to edit their own entry on the Register, so that information (including contact preference information) can be updated directly by the entrant.</w:t>
      </w:r>
    </w:p>
    <w:p w14:paraId="4CDF2833" w14:textId="77777777" w:rsidR="006760A1" w:rsidRPr="00050B37" w:rsidRDefault="006760A1" w:rsidP="006760A1">
      <w:pPr>
        <w:spacing w:line="276" w:lineRule="auto"/>
        <w:jc w:val="both"/>
        <w:rPr>
          <w:rFonts w:asciiTheme="majorHAnsi" w:hAnsiTheme="majorHAnsi"/>
        </w:rPr>
      </w:pPr>
    </w:p>
    <w:p w14:paraId="2815FA3B" w14:textId="256FA867" w:rsidR="006760A1" w:rsidRPr="00050B37" w:rsidRDefault="00016DE5" w:rsidP="006760A1">
      <w:pPr>
        <w:spacing w:line="276" w:lineRule="auto"/>
        <w:jc w:val="both"/>
        <w:rPr>
          <w:rFonts w:asciiTheme="majorHAnsi" w:hAnsiTheme="majorHAnsi"/>
        </w:rPr>
      </w:pPr>
      <w:r>
        <w:rPr>
          <w:rFonts w:asciiTheme="majorHAnsi" w:hAnsiTheme="majorHAnsi"/>
        </w:rPr>
        <w:t xml:space="preserve">56. </w:t>
      </w:r>
      <w:r w:rsidR="006760A1" w:rsidRPr="00050B37">
        <w:rPr>
          <w:rFonts w:asciiTheme="majorHAnsi" w:hAnsiTheme="majorHAnsi"/>
        </w:rPr>
        <w:t xml:space="preserve">It would be helpful and informative to have an annual report published and made available to the public (via the </w:t>
      </w:r>
      <w:r w:rsidR="00F77050">
        <w:rPr>
          <w:rFonts w:asciiTheme="majorHAnsi" w:hAnsiTheme="majorHAnsi"/>
        </w:rPr>
        <w:t>Agency</w:t>
      </w:r>
      <w:r w:rsidR="006760A1" w:rsidRPr="00050B37">
        <w:rPr>
          <w:rFonts w:asciiTheme="majorHAnsi" w:hAnsiTheme="majorHAnsi"/>
        </w:rPr>
        <w:t xml:space="preserve"> website) regarding the entries on the new Register (RACE) and the existing NACPR. The report should include </w:t>
      </w:r>
      <w:r w:rsidR="006760A1">
        <w:rPr>
          <w:rFonts w:asciiTheme="majorHAnsi" w:hAnsiTheme="majorHAnsi"/>
        </w:rPr>
        <w:t>anonymised aggregated</w:t>
      </w:r>
      <w:r w:rsidR="006760A1" w:rsidRPr="00050B37">
        <w:rPr>
          <w:rFonts w:asciiTheme="majorHAnsi" w:hAnsiTheme="majorHAnsi"/>
        </w:rPr>
        <w:t xml:space="preserve"> </w:t>
      </w:r>
      <w:r w:rsidR="006760A1">
        <w:rPr>
          <w:rFonts w:asciiTheme="majorHAnsi" w:hAnsiTheme="majorHAnsi"/>
        </w:rPr>
        <w:t>data</w:t>
      </w:r>
      <w:r w:rsidR="006760A1" w:rsidRPr="00050B37">
        <w:rPr>
          <w:rFonts w:asciiTheme="majorHAnsi" w:hAnsiTheme="majorHAnsi"/>
        </w:rPr>
        <w:t xml:space="preserve"> on the following:</w:t>
      </w:r>
    </w:p>
    <w:p w14:paraId="6E2D6AC5" w14:textId="4EBFB51B" w:rsidR="006760A1" w:rsidRPr="00050B37" w:rsidRDefault="006760A1" w:rsidP="006760A1">
      <w:pPr>
        <w:pStyle w:val="ListParagraph"/>
        <w:numPr>
          <w:ilvl w:val="0"/>
          <w:numId w:val="15"/>
        </w:numPr>
        <w:spacing w:line="276" w:lineRule="auto"/>
        <w:jc w:val="both"/>
        <w:rPr>
          <w:rFonts w:asciiTheme="majorHAnsi" w:hAnsiTheme="majorHAnsi"/>
        </w:rPr>
      </w:pPr>
      <w:r w:rsidRPr="00050B37">
        <w:rPr>
          <w:rFonts w:asciiTheme="majorHAnsi" w:hAnsiTheme="majorHAnsi"/>
        </w:rPr>
        <w:t>number of total entries and annual entries (year by year; since 2005 for the NA</w:t>
      </w:r>
      <w:r w:rsidR="00932F9E">
        <w:rPr>
          <w:rFonts w:asciiTheme="majorHAnsi" w:hAnsiTheme="majorHAnsi"/>
        </w:rPr>
        <w:t>CP</w:t>
      </w:r>
      <w:r w:rsidRPr="00050B37">
        <w:rPr>
          <w:rFonts w:asciiTheme="majorHAnsi" w:hAnsiTheme="majorHAnsi"/>
        </w:rPr>
        <w:t>R)</w:t>
      </w:r>
    </w:p>
    <w:p w14:paraId="5F65F064" w14:textId="592DEE55" w:rsidR="006760A1" w:rsidRPr="00050B37" w:rsidRDefault="006760A1" w:rsidP="006760A1">
      <w:pPr>
        <w:pStyle w:val="ListParagraph"/>
        <w:numPr>
          <w:ilvl w:val="0"/>
          <w:numId w:val="15"/>
        </w:numPr>
        <w:spacing w:line="276" w:lineRule="auto"/>
        <w:jc w:val="both"/>
        <w:rPr>
          <w:rFonts w:asciiTheme="majorHAnsi" w:hAnsiTheme="majorHAnsi"/>
        </w:rPr>
      </w:pPr>
      <w:r w:rsidRPr="00050B37">
        <w:rPr>
          <w:rFonts w:asciiTheme="majorHAnsi" w:hAnsiTheme="majorHAnsi"/>
        </w:rPr>
        <w:t xml:space="preserve">data on who submitted the entries (adoptees, </w:t>
      </w:r>
      <w:r w:rsidRPr="00932F9E">
        <w:rPr>
          <w:rFonts w:asciiTheme="majorHAnsi" w:hAnsiTheme="majorHAnsi"/>
        </w:rPr>
        <w:t xml:space="preserve">birth </w:t>
      </w:r>
      <w:r w:rsidR="00222562" w:rsidRPr="00932F9E">
        <w:rPr>
          <w:rFonts w:asciiTheme="majorHAnsi" w:hAnsiTheme="majorHAnsi"/>
        </w:rPr>
        <w:t>fathers, birth mothers</w:t>
      </w:r>
      <w:r w:rsidRPr="00932F9E">
        <w:rPr>
          <w:rFonts w:asciiTheme="majorHAnsi" w:hAnsiTheme="majorHAnsi"/>
        </w:rPr>
        <w:t>,</w:t>
      </w:r>
      <w:r w:rsidRPr="00050B37">
        <w:rPr>
          <w:rFonts w:asciiTheme="majorHAnsi" w:hAnsiTheme="majorHAnsi"/>
        </w:rPr>
        <w:t xml:space="preserve"> other family members) </w:t>
      </w:r>
    </w:p>
    <w:p w14:paraId="64C40AA9" w14:textId="77777777" w:rsidR="006760A1" w:rsidRPr="00050B37" w:rsidRDefault="006760A1" w:rsidP="006760A1">
      <w:pPr>
        <w:pStyle w:val="ListParagraph"/>
        <w:numPr>
          <w:ilvl w:val="0"/>
          <w:numId w:val="15"/>
        </w:numPr>
        <w:spacing w:line="276" w:lineRule="auto"/>
        <w:jc w:val="both"/>
        <w:rPr>
          <w:rFonts w:asciiTheme="majorHAnsi" w:hAnsiTheme="majorHAnsi"/>
        </w:rPr>
      </w:pPr>
      <w:r w:rsidRPr="00050B37">
        <w:rPr>
          <w:rFonts w:asciiTheme="majorHAnsi" w:hAnsiTheme="majorHAnsi"/>
        </w:rPr>
        <w:t>data on type of enquiries - number (%), broken down by subgroup (adoptees, birth parents, etc)</w:t>
      </w:r>
    </w:p>
    <w:p w14:paraId="4FD9E988" w14:textId="77777777" w:rsidR="006760A1" w:rsidRPr="00050B37" w:rsidRDefault="006760A1" w:rsidP="006760A1">
      <w:pPr>
        <w:pStyle w:val="ListParagraph"/>
        <w:numPr>
          <w:ilvl w:val="0"/>
          <w:numId w:val="15"/>
        </w:numPr>
        <w:spacing w:line="276" w:lineRule="auto"/>
        <w:jc w:val="both"/>
        <w:rPr>
          <w:rFonts w:asciiTheme="majorHAnsi" w:hAnsiTheme="majorHAnsi"/>
        </w:rPr>
      </w:pPr>
      <w:r w:rsidRPr="00050B37">
        <w:rPr>
          <w:rFonts w:asciiTheme="majorHAnsi" w:hAnsiTheme="majorHAnsi"/>
        </w:rPr>
        <w:t>data on contact preference – number (%) of “yes” and “no” preferences, broken down by subgroup (adoptees, birth parents, etc)</w:t>
      </w:r>
    </w:p>
    <w:p w14:paraId="75E0F513" w14:textId="73EEC443" w:rsidR="006760A1" w:rsidRPr="00050B37" w:rsidRDefault="006760A1" w:rsidP="006760A1">
      <w:pPr>
        <w:pStyle w:val="ListParagraph"/>
        <w:numPr>
          <w:ilvl w:val="0"/>
          <w:numId w:val="15"/>
        </w:numPr>
        <w:spacing w:line="276" w:lineRule="auto"/>
        <w:jc w:val="both"/>
        <w:rPr>
          <w:rFonts w:asciiTheme="majorHAnsi" w:hAnsiTheme="majorHAnsi"/>
        </w:rPr>
      </w:pPr>
      <w:r w:rsidRPr="00050B37">
        <w:rPr>
          <w:rFonts w:asciiTheme="majorHAnsi" w:hAnsiTheme="majorHAnsi"/>
        </w:rPr>
        <w:t xml:space="preserve">number (%) </w:t>
      </w:r>
      <w:r w:rsidRPr="001C3EFB">
        <w:rPr>
          <w:rFonts w:asciiTheme="majorHAnsi" w:hAnsiTheme="majorHAnsi"/>
        </w:rPr>
        <w:t xml:space="preserve">of </w:t>
      </w:r>
      <w:r w:rsidR="00222562" w:rsidRPr="001C3EFB">
        <w:rPr>
          <w:rFonts w:asciiTheme="majorHAnsi" w:hAnsiTheme="majorHAnsi"/>
        </w:rPr>
        <w:t>cases in which birth families were re-united, cases in which birth families were identified but re-unification was not achieved because of death or a request for privacy, and cases in which birth families could not be identified</w:t>
      </w:r>
      <w:r w:rsidR="00222562">
        <w:rPr>
          <w:rFonts w:asciiTheme="majorHAnsi" w:hAnsiTheme="majorHAnsi"/>
          <w:color w:val="FF0000"/>
        </w:rPr>
        <w:t xml:space="preserve"> </w:t>
      </w:r>
    </w:p>
    <w:p w14:paraId="5226BE9B" w14:textId="29EC2212" w:rsidR="006760A1" w:rsidRPr="00050B37" w:rsidRDefault="006760A1" w:rsidP="006760A1">
      <w:pPr>
        <w:pStyle w:val="ListParagraph"/>
        <w:numPr>
          <w:ilvl w:val="0"/>
          <w:numId w:val="15"/>
        </w:numPr>
        <w:spacing w:line="276" w:lineRule="auto"/>
        <w:jc w:val="both"/>
        <w:rPr>
          <w:rFonts w:asciiTheme="majorHAnsi" w:hAnsiTheme="majorHAnsi"/>
        </w:rPr>
      </w:pPr>
      <w:r w:rsidRPr="00050B37">
        <w:rPr>
          <w:rFonts w:asciiTheme="majorHAnsi" w:hAnsiTheme="majorHAnsi"/>
        </w:rPr>
        <w:t xml:space="preserve">anonymised examples </w:t>
      </w:r>
      <w:r w:rsidR="001C3EFB">
        <w:rPr>
          <w:rFonts w:asciiTheme="majorHAnsi" w:hAnsiTheme="majorHAnsi"/>
        </w:rPr>
        <w:t xml:space="preserve">&amp; case histories </w:t>
      </w:r>
      <w:r w:rsidRPr="00050B37">
        <w:rPr>
          <w:rFonts w:asciiTheme="majorHAnsi" w:hAnsiTheme="majorHAnsi"/>
        </w:rPr>
        <w:t>of the above</w:t>
      </w:r>
    </w:p>
    <w:p w14:paraId="336B1EF2" w14:textId="1510BF20" w:rsidR="006760A1" w:rsidRPr="00050B37" w:rsidRDefault="006760A1" w:rsidP="006760A1">
      <w:pPr>
        <w:pStyle w:val="ListParagraph"/>
        <w:numPr>
          <w:ilvl w:val="0"/>
          <w:numId w:val="15"/>
        </w:numPr>
        <w:spacing w:line="276" w:lineRule="auto"/>
        <w:jc w:val="both"/>
        <w:rPr>
          <w:rFonts w:asciiTheme="majorHAnsi" w:hAnsiTheme="majorHAnsi"/>
        </w:rPr>
      </w:pPr>
      <w:r w:rsidRPr="00050B37">
        <w:rPr>
          <w:rFonts w:asciiTheme="majorHAnsi" w:hAnsiTheme="majorHAnsi"/>
        </w:rPr>
        <w:t xml:space="preserve">critical analysis of the work of the </w:t>
      </w:r>
      <w:r w:rsidR="00F77050">
        <w:rPr>
          <w:rFonts w:asciiTheme="majorHAnsi" w:hAnsiTheme="majorHAnsi"/>
        </w:rPr>
        <w:t>Agency</w:t>
      </w:r>
      <w:r w:rsidRPr="00050B37">
        <w:rPr>
          <w:rFonts w:asciiTheme="majorHAnsi" w:hAnsiTheme="majorHAnsi"/>
        </w:rPr>
        <w:t xml:space="preserve">, including an assessment of the major hurdles experienced by a) </w:t>
      </w:r>
      <w:r w:rsidR="00F77050">
        <w:rPr>
          <w:rFonts w:asciiTheme="majorHAnsi" w:hAnsiTheme="majorHAnsi"/>
        </w:rPr>
        <w:t>Agency</w:t>
      </w:r>
      <w:r w:rsidRPr="00050B37">
        <w:rPr>
          <w:rFonts w:asciiTheme="majorHAnsi" w:hAnsiTheme="majorHAnsi"/>
        </w:rPr>
        <w:t xml:space="preserve"> staff; b) adoptees; and c) birth parents </w:t>
      </w:r>
    </w:p>
    <w:p w14:paraId="2F8EED33" w14:textId="77777777" w:rsidR="006760A1" w:rsidRPr="00050B37" w:rsidRDefault="006760A1" w:rsidP="006760A1">
      <w:pPr>
        <w:spacing w:line="276" w:lineRule="auto"/>
        <w:jc w:val="both"/>
        <w:rPr>
          <w:rFonts w:asciiTheme="majorHAnsi" w:hAnsiTheme="majorHAnsi"/>
        </w:rPr>
      </w:pPr>
    </w:p>
    <w:p w14:paraId="192E9BB7" w14:textId="77777777" w:rsidR="006760A1" w:rsidRPr="00050B37" w:rsidRDefault="006760A1" w:rsidP="006760A1">
      <w:pPr>
        <w:pStyle w:val="Heading1"/>
        <w:numPr>
          <w:ilvl w:val="0"/>
          <w:numId w:val="17"/>
        </w:numPr>
        <w:spacing w:line="276" w:lineRule="auto"/>
        <w:jc w:val="both"/>
      </w:pPr>
      <w:bookmarkStart w:id="14" w:name="_Toc359704141"/>
      <w:r w:rsidRPr="00050B37">
        <w:t>Requests for information</w:t>
      </w:r>
      <w:r>
        <w:t xml:space="preserve"> (</w:t>
      </w:r>
      <w:r w:rsidRPr="00050B37">
        <w:t>Part 5</w:t>
      </w:r>
      <w:r>
        <w:t xml:space="preserve"> of the Bill)</w:t>
      </w:r>
      <w:bookmarkEnd w:id="14"/>
    </w:p>
    <w:p w14:paraId="2C187B52" w14:textId="77777777" w:rsidR="006760A1" w:rsidRPr="00050B37" w:rsidRDefault="006760A1" w:rsidP="006760A1">
      <w:pPr>
        <w:spacing w:line="276" w:lineRule="auto"/>
        <w:jc w:val="both"/>
        <w:rPr>
          <w:rFonts w:asciiTheme="majorHAnsi" w:hAnsiTheme="majorHAnsi"/>
        </w:rPr>
      </w:pPr>
    </w:p>
    <w:p w14:paraId="423FC956" w14:textId="479C4591" w:rsidR="006760A1" w:rsidRPr="00050B37" w:rsidRDefault="00016DE5" w:rsidP="006760A1">
      <w:pPr>
        <w:spacing w:line="276" w:lineRule="auto"/>
        <w:jc w:val="both"/>
        <w:rPr>
          <w:rFonts w:asciiTheme="majorHAnsi" w:hAnsiTheme="majorHAnsi"/>
        </w:rPr>
      </w:pPr>
      <w:r>
        <w:rPr>
          <w:rFonts w:asciiTheme="majorHAnsi" w:hAnsiTheme="majorHAnsi"/>
        </w:rPr>
        <w:t xml:space="preserve">57. </w:t>
      </w:r>
      <w:r w:rsidR="006760A1" w:rsidRPr="00050B37">
        <w:rPr>
          <w:rFonts w:asciiTheme="majorHAnsi" w:hAnsiTheme="majorHAnsi"/>
        </w:rPr>
        <w:t xml:space="preserve">A clear distinction needs to be made between the desire to obtain information and the desire to have contact with birth family. Many adoptees do not desire contact with their birth family but instead simply wish to know of any </w:t>
      </w:r>
      <w:r w:rsidR="001C3EFB">
        <w:rPr>
          <w:rFonts w:asciiTheme="majorHAnsi" w:hAnsiTheme="majorHAnsi"/>
        </w:rPr>
        <w:t xml:space="preserve">current </w:t>
      </w:r>
      <w:r w:rsidR="006760A1" w:rsidRPr="00050B37">
        <w:rPr>
          <w:rFonts w:asciiTheme="majorHAnsi" w:hAnsiTheme="majorHAnsi"/>
        </w:rPr>
        <w:t xml:space="preserve">medical information that may be </w:t>
      </w:r>
      <w:r w:rsidR="006760A1" w:rsidRPr="00050B37">
        <w:rPr>
          <w:rFonts w:asciiTheme="majorHAnsi" w:hAnsiTheme="majorHAnsi"/>
        </w:rPr>
        <w:lastRenderedPageBreak/>
        <w:t xml:space="preserve">relevant to themselves and their own children; or may simply wish to know the names of their birth parents and where they came from in order to attain a sense of roots and belonging, or even to trace their genetic family tree (as opposed to the family tree of their adoptive parents). </w:t>
      </w:r>
    </w:p>
    <w:p w14:paraId="241BCC33" w14:textId="77777777" w:rsidR="006760A1" w:rsidRPr="00050B37" w:rsidRDefault="006760A1" w:rsidP="006760A1">
      <w:pPr>
        <w:spacing w:line="276" w:lineRule="auto"/>
        <w:jc w:val="both"/>
        <w:rPr>
          <w:rFonts w:asciiTheme="majorHAnsi" w:hAnsiTheme="majorHAnsi"/>
        </w:rPr>
      </w:pPr>
    </w:p>
    <w:p w14:paraId="59757FD7" w14:textId="5125B6D3" w:rsidR="006760A1" w:rsidRPr="00050B37" w:rsidRDefault="00016DE5" w:rsidP="006760A1">
      <w:pPr>
        <w:spacing w:line="276" w:lineRule="auto"/>
        <w:jc w:val="both"/>
        <w:rPr>
          <w:rFonts w:asciiTheme="majorHAnsi" w:hAnsiTheme="majorHAnsi"/>
        </w:rPr>
      </w:pPr>
      <w:r>
        <w:rPr>
          <w:rFonts w:asciiTheme="majorHAnsi" w:hAnsiTheme="majorHAnsi"/>
        </w:rPr>
        <w:t xml:space="preserve">58. </w:t>
      </w:r>
      <w:r w:rsidR="006760A1" w:rsidRPr="00050B37">
        <w:rPr>
          <w:rFonts w:asciiTheme="majorHAnsi" w:hAnsiTheme="majorHAnsi"/>
        </w:rPr>
        <w:t>The proposed Bill discusses the different types of information that may be requested by an adoptee (section 23-1), and this includes:</w:t>
      </w:r>
    </w:p>
    <w:p w14:paraId="0BB6479B" w14:textId="074F769D" w:rsidR="006760A1" w:rsidRPr="00050B37" w:rsidRDefault="006760A1" w:rsidP="006760A1">
      <w:pPr>
        <w:pStyle w:val="ListParagraph"/>
        <w:numPr>
          <w:ilvl w:val="0"/>
          <w:numId w:val="8"/>
        </w:numPr>
        <w:spacing w:line="276" w:lineRule="auto"/>
        <w:jc w:val="both"/>
        <w:rPr>
          <w:rFonts w:asciiTheme="majorHAnsi" w:hAnsiTheme="majorHAnsi"/>
        </w:rPr>
      </w:pPr>
      <w:r w:rsidRPr="00050B37">
        <w:rPr>
          <w:rFonts w:asciiTheme="majorHAnsi" w:hAnsiTheme="majorHAnsi"/>
        </w:rPr>
        <w:t xml:space="preserve">copy of Birth Certificate </w:t>
      </w:r>
      <w:r w:rsidR="001C3EFB">
        <w:rPr>
          <w:rFonts w:asciiTheme="majorHAnsi" w:hAnsiTheme="majorHAnsi"/>
        </w:rPr>
        <w:t>– not applicable until after 203</w:t>
      </w:r>
      <w:r w:rsidRPr="00050B37">
        <w:rPr>
          <w:rFonts w:asciiTheme="majorHAnsi" w:hAnsiTheme="majorHAnsi"/>
        </w:rPr>
        <w:t xml:space="preserve">5 </w:t>
      </w:r>
      <w:r w:rsidR="001C3EFB">
        <w:rPr>
          <w:rFonts w:asciiTheme="majorHAnsi" w:hAnsiTheme="majorHAnsi"/>
        </w:rPr>
        <w:t>(i.e. 2017 + 18 = 2035)</w:t>
      </w:r>
    </w:p>
    <w:p w14:paraId="6AE5B962" w14:textId="77777777" w:rsidR="006760A1" w:rsidRPr="00050B37" w:rsidRDefault="006760A1" w:rsidP="006760A1">
      <w:pPr>
        <w:pStyle w:val="ListParagraph"/>
        <w:numPr>
          <w:ilvl w:val="0"/>
          <w:numId w:val="8"/>
        </w:numPr>
        <w:spacing w:line="276" w:lineRule="auto"/>
        <w:jc w:val="both"/>
        <w:rPr>
          <w:rFonts w:asciiTheme="majorHAnsi" w:hAnsiTheme="majorHAnsi"/>
        </w:rPr>
      </w:pPr>
      <w:r w:rsidRPr="00050B37">
        <w:rPr>
          <w:rFonts w:asciiTheme="majorHAnsi" w:hAnsiTheme="majorHAnsi"/>
        </w:rPr>
        <w:t xml:space="preserve">Birth Certificate information (23-1-g), birth father’s name (23-1-h), and copy of Adoption Order (23-1-i) </w:t>
      </w:r>
    </w:p>
    <w:p w14:paraId="0A05C7A9" w14:textId="7E01F658" w:rsidR="006760A1" w:rsidRPr="00050B37" w:rsidRDefault="006760A1" w:rsidP="006760A1">
      <w:pPr>
        <w:pStyle w:val="ListParagraph"/>
        <w:numPr>
          <w:ilvl w:val="0"/>
          <w:numId w:val="8"/>
        </w:numPr>
        <w:spacing w:line="276" w:lineRule="auto"/>
        <w:jc w:val="both"/>
        <w:rPr>
          <w:rFonts w:asciiTheme="majorHAnsi" w:hAnsiTheme="majorHAnsi"/>
        </w:rPr>
      </w:pPr>
      <w:r w:rsidRPr="00050B37">
        <w:rPr>
          <w:rFonts w:asciiTheme="majorHAnsi" w:hAnsiTheme="majorHAnsi"/>
        </w:rPr>
        <w:t xml:space="preserve">Non-identifying information (relating to the </w:t>
      </w:r>
      <w:r w:rsidRPr="001C3EFB">
        <w:rPr>
          <w:rFonts w:asciiTheme="majorHAnsi" w:hAnsiTheme="majorHAnsi"/>
        </w:rPr>
        <w:t>adoptee</w:t>
      </w:r>
      <w:r w:rsidR="00222562" w:rsidRPr="001C3EFB">
        <w:rPr>
          <w:rFonts w:asciiTheme="majorHAnsi" w:hAnsiTheme="majorHAnsi"/>
        </w:rPr>
        <w:t>’</w:t>
      </w:r>
      <w:r w:rsidRPr="001C3EFB">
        <w:rPr>
          <w:rFonts w:asciiTheme="majorHAnsi" w:hAnsiTheme="majorHAnsi"/>
        </w:rPr>
        <w:t xml:space="preserve">s </w:t>
      </w:r>
      <w:r w:rsidRPr="00050B37">
        <w:rPr>
          <w:rFonts w:asciiTheme="majorHAnsi" w:hAnsiTheme="majorHAnsi"/>
        </w:rPr>
        <w:t>early life, medical information, etc) –</w:t>
      </w:r>
      <w:r>
        <w:rPr>
          <w:rFonts w:asciiTheme="majorHAnsi" w:hAnsiTheme="majorHAnsi"/>
        </w:rPr>
        <w:t xml:space="preserve"> </w:t>
      </w:r>
      <w:r w:rsidRPr="00050B37">
        <w:rPr>
          <w:rFonts w:asciiTheme="majorHAnsi" w:hAnsiTheme="majorHAnsi"/>
        </w:rPr>
        <w:t>section 23-1-a through 23-1-e</w:t>
      </w:r>
    </w:p>
    <w:p w14:paraId="1AC956F8" w14:textId="77777777" w:rsidR="006760A1" w:rsidRPr="00050B37" w:rsidRDefault="006760A1" w:rsidP="006760A1">
      <w:pPr>
        <w:pStyle w:val="ListParagraph"/>
        <w:numPr>
          <w:ilvl w:val="0"/>
          <w:numId w:val="8"/>
        </w:numPr>
        <w:spacing w:line="276" w:lineRule="auto"/>
        <w:jc w:val="both"/>
        <w:rPr>
          <w:rFonts w:asciiTheme="majorHAnsi" w:hAnsiTheme="majorHAnsi"/>
        </w:rPr>
      </w:pPr>
      <w:r w:rsidRPr="00050B37">
        <w:rPr>
          <w:rFonts w:asciiTheme="majorHAnsi" w:hAnsiTheme="majorHAnsi"/>
        </w:rPr>
        <w:t>Other additional non-identifying information not included above –</w:t>
      </w:r>
      <w:r>
        <w:rPr>
          <w:rFonts w:asciiTheme="majorHAnsi" w:hAnsiTheme="majorHAnsi"/>
        </w:rPr>
        <w:t xml:space="preserve"> </w:t>
      </w:r>
      <w:r w:rsidRPr="00050B37">
        <w:rPr>
          <w:rFonts w:asciiTheme="majorHAnsi" w:hAnsiTheme="majorHAnsi"/>
        </w:rPr>
        <w:t>section 23-2</w:t>
      </w:r>
    </w:p>
    <w:p w14:paraId="391A20E4" w14:textId="77777777" w:rsidR="006760A1" w:rsidRPr="00050B37" w:rsidRDefault="006760A1" w:rsidP="006760A1">
      <w:pPr>
        <w:spacing w:line="276" w:lineRule="auto"/>
        <w:jc w:val="both"/>
        <w:rPr>
          <w:rFonts w:asciiTheme="majorHAnsi" w:hAnsiTheme="majorHAnsi"/>
        </w:rPr>
      </w:pPr>
    </w:p>
    <w:p w14:paraId="3A6C9888" w14:textId="2EE38CC1" w:rsidR="006760A1" w:rsidRPr="00050B37" w:rsidRDefault="00016DE5" w:rsidP="006760A1">
      <w:pPr>
        <w:spacing w:line="276" w:lineRule="auto"/>
        <w:jc w:val="both"/>
        <w:rPr>
          <w:rFonts w:asciiTheme="majorHAnsi" w:hAnsiTheme="majorHAnsi"/>
        </w:rPr>
      </w:pPr>
      <w:r>
        <w:rPr>
          <w:rFonts w:asciiTheme="majorHAnsi" w:hAnsiTheme="majorHAnsi"/>
        </w:rPr>
        <w:t xml:space="preserve">59. </w:t>
      </w:r>
      <w:r w:rsidR="006760A1" w:rsidRPr="00050B37">
        <w:rPr>
          <w:rFonts w:asciiTheme="majorHAnsi" w:hAnsiTheme="majorHAnsi"/>
        </w:rPr>
        <w:t>In addition, there may be Contact Preference information available via the NACPR</w:t>
      </w:r>
      <w:r w:rsidR="001C3EFB">
        <w:rPr>
          <w:rFonts w:asciiTheme="majorHAnsi" w:hAnsiTheme="majorHAnsi"/>
        </w:rPr>
        <w:t>.</w:t>
      </w:r>
    </w:p>
    <w:p w14:paraId="73245ABE" w14:textId="77777777" w:rsidR="006760A1" w:rsidRPr="00050B37" w:rsidRDefault="006760A1" w:rsidP="006760A1">
      <w:pPr>
        <w:spacing w:line="276" w:lineRule="auto"/>
        <w:jc w:val="both"/>
        <w:rPr>
          <w:rFonts w:asciiTheme="majorHAnsi" w:hAnsiTheme="majorHAnsi"/>
        </w:rPr>
      </w:pPr>
    </w:p>
    <w:p w14:paraId="54BA13D9" w14:textId="6A9B8241" w:rsidR="006760A1" w:rsidRPr="00050B37" w:rsidRDefault="00016DE5" w:rsidP="006760A1">
      <w:pPr>
        <w:spacing w:line="276" w:lineRule="auto"/>
        <w:jc w:val="both"/>
        <w:rPr>
          <w:rFonts w:asciiTheme="majorHAnsi" w:hAnsiTheme="majorHAnsi"/>
        </w:rPr>
      </w:pPr>
      <w:r>
        <w:rPr>
          <w:rFonts w:asciiTheme="majorHAnsi" w:hAnsiTheme="majorHAnsi"/>
        </w:rPr>
        <w:t xml:space="preserve">60. </w:t>
      </w:r>
      <w:r w:rsidR="006760A1" w:rsidRPr="00050B37">
        <w:rPr>
          <w:rFonts w:asciiTheme="majorHAnsi" w:hAnsiTheme="majorHAnsi"/>
        </w:rPr>
        <w:t xml:space="preserve">The process for </w:t>
      </w:r>
      <w:r w:rsidR="00882EBC">
        <w:rPr>
          <w:rFonts w:asciiTheme="majorHAnsi" w:hAnsiTheme="majorHAnsi"/>
        </w:rPr>
        <w:t>receiving</w:t>
      </w:r>
      <w:r w:rsidR="006760A1" w:rsidRPr="00050B37">
        <w:rPr>
          <w:rFonts w:asciiTheme="majorHAnsi" w:hAnsiTheme="majorHAnsi"/>
        </w:rPr>
        <w:t xml:space="preserve"> this information as described in the </w:t>
      </w:r>
      <w:r w:rsidR="00161DE3">
        <w:rPr>
          <w:rFonts w:asciiTheme="majorHAnsi" w:hAnsiTheme="majorHAnsi"/>
        </w:rPr>
        <w:t xml:space="preserve">proposed </w:t>
      </w:r>
      <w:r w:rsidR="006760A1" w:rsidRPr="00050B37">
        <w:rPr>
          <w:rFonts w:asciiTheme="majorHAnsi" w:hAnsiTheme="majorHAnsi"/>
        </w:rPr>
        <w:t xml:space="preserve">Bill </w:t>
      </w:r>
      <w:r w:rsidR="006760A1" w:rsidRPr="00050B37">
        <w:rPr>
          <w:rStyle w:val="FootnoteReference"/>
          <w:rFonts w:asciiTheme="majorHAnsi" w:hAnsiTheme="majorHAnsi"/>
        </w:rPr>
        <w:footnoteReference w:id="29"/>
      </w:r>
      <w:r w:rsidR="006760A1" w:rsidRPr="00050B37">
        <w:rPr>
          <w:rFonts w:asciiTheme="majorHAnsi" w:hAnsiTheme="majorHAnsi"/>
        </w:rPr>
        <w:t xml:space="preserve"> (and the associated memo</w:t>
      </w:r>
      <w:r w:rsidR="006760A1" w:rsidRPr="00050B37">
        <w:rPr>
          <w:rStyle w:val="FootnoteReference"/>
          <w:rFonts w:asciiTheme="majorHAnsi" w:hAnsiTheme="majorHAnsi"/>
        </w:rPr>
        <w:footnoteReference w:id="30"/>
      </w:r>
      <w:r w:rsidR="006760A1" w:rsidRPr="00050B37">
        <w:rPr>
          <w:rFonts w:asciiTheme="majorHAnsi" w:hAnsiTheme="majorHAnsi"/>
        </w:rPr>
        <w:t xml:space="preserve"> and FAQ document </w:t>
      </w:r>
      <w:r w:rsidR="006760A1" w:rsidRPr="00050B37">
        <w:rPr>
          <w:rStyle w:val="FootnoteReference"/>
          <w:rFonts w:asciiTheme="majorHAnsi" w:hAnsiTheme="majorHAnsi"/>
        </w:rPr>
        <w:footnoteReference w:id="31"/>
      </w:r>
      <w:r w:rsidR="006760A1" w:rsidRPr="00050B37">
        <w:rPr>
          <w:rFonts w:asciiTheme="majorHAnsi" w:hAnsiTheme="majorHAnsi"/>
        </w:rPr>
        <w:t>) is not terribly clear. A flow diagram wou</w:t>
      </w:r>
      <w:r w:rsidR="00882EBC">
        <w:rPr>
          <w:rFonts w:asciiTheme="majorHAnsi" w:hAnsiTheme="majorHAnsi"/>
        </w:rPr>
        <w:t>ld have been helpful. Appendix 2</w:t>
      </w:r>
      <w:r w:rsidR="006760A1" w:rsidRPr="00050B37">
        <w:rPr>
          <w:rFonts w:asciiTheme="majorHAnsi" w:hAnsiTheme="majorHAnsi"/>
        </w:rPr>
        <w:t xml:space="preserve"> </w:t>
      </w:r>
      <w:r w:rsidR="001C3EFB">
        <w:rPr>
          <w:rFonts w:asciiTheme="majorHAnsi" w:hAnsiTheme="majorHAnsi"/>
        </w:rPr>
        <w:t xml:space="preserve">below </w:t>
      </w:r>
      <w:r w:rsidR="006760A1" w:rsidRPr="00050B37">
        <w:rPr>
          <w:rFonts w:asciiTheme="majorHAnsi" w:hAnsiTheme="majorHAnsi"/>
        </w:rPr>
        <w:t>includes a summary of the apparent process involved.</w:t>
      </w:r>
    </w:p>
    <w:p w14:paraId="01984A2C" w14:textId="77777777" w:rsidR="006760A1" w:rsidRPr="00050B37" w:rsidRDefault="006760A1" w:rsidP="006760A1">
      <w:pPr>
        <w:spacing w:line="276" w:lineRule="auto"/>
        <w:jc w:val="both"/>
        <w:rPr>
          <w:rFonts w:asciiTheme="majorHAnsi" w:hAnsiTheme="majorHAnsi"/>
        </w:rPr>
      </w:pPr>
    </w:p>
    <w:p w14:paraId="4A622165" w14:textId="6AE0F604" w:rsidR="006760A1" w:rsidRPr="00050B37" w:rsidRDefault="00016DE5" w:rsidP="006760A1">
      <w:pPr>
        <w:spacing w:line="276" w:lineRule="auto"/>
        <w:jc w:val="both"/>
        <w:rPr>
          <w:rFonts w:asciiTheme="majorHAnsi" w:hAnsiTheme="majorHAnsi"/>
        </w:rPr>
      </w:pPr>
      <w:r>
        <w:rPr>
          <w:rFonts w:asciiTheme="majorHAnsi" w:hAnsiTheme="majorHAnsi"/>
        </w:rPr>
        <w:t xml:space="preserve">61. </w:t>
      </w:r>
      <w:r w:rsidR="006760A1" w:rsidRPr="00050B37">
        <w:rPr>
          <w:rFonts w:asciiTheme="majorHAnsi" w:hAnsiTheme="majorHAnsi"/>
        </w:rPr>
        <w:t>In brief, an adoptee asking for information will experience the following:</w:t>
      </w:r>
    </w:p>
    <w:p w14:paraId="31A80E5D" w14:textId="77777777" w:rsidR="006760A1" w:rsidRPr="00050B37" w:rsidRDefault="006760A1" w:rsidP="006760A1">
      <w:pPr>
        <w:pStyle w:val="ListParagraph"/>
        <w:numPr>
          <w:ilvl w:val="0"/>
          <w:numId w:val="11"/>
        </w:numPr>
        <w:spacing w:line="276" w:lineRule="auto"/>
        <w:jc w:val="both"/>
        <w:rPr>
          <w:rFonts w:asciiTheme="majorHAnsi" w:hAnsiTheme="majorHAnsi"/>
        </w:rPr>
      </w:pPr>
      <w:r w:rsidRPr="00050B37">
        <w:rPr>
          <w:rFonts w:asciiTheme="majorHAnsi" w:hAnsiTheme="majorHAnsi"/>
        </w:rPr>
        <w:t>Release of non-identifying information</w:t>
      </w:r>
      <w:r>
        <w:rPr>
          <w:rStyle w:val="FootnoteReference"/>
          <w:rFonts w:asciiTheme="majorHAnsi" w:hAnsiTheme="majorHAnsi"/>
        </w:rPr>
        <w:footnoteReference w:id="32"/>
      </w:r>
      <w:r w:rsidRPr="00050B37">
        <w:rPr>
          <w:rFonts w:asciiTheme="majorHAnsi" w:hAnsiTheme="majorHAnsi"/>
        </w:rPr>
        <w:t xml:space="preserve"> (items 23-1-a to 23-1-e) will be relatively quick (immediately following the initial review of their request for information – whatever the waiting time happens to be for that initial review of the request)</w:t>
      </w:r>
    </w:p>
    <w:p w14:paraId="173BCF98" w14:textId="77777777" w:rsidR="006760A1" w:rsidRPr="00050B37" w:rsidRDefault="006760A1" w:rsidP="006760A1">
      <w:pPr>
        <w:pStyle w:val="ListParagraph"/>
        <w:numPr>
          <w:ilvl w:val="0"/>
          <w:numId w:val="11"/>
        </w:numPr>
        <w:spacing w:line="276" w:lineRule="auto"/>
        <w:jc w:val="both"/>
        <w:rPr>
          <w:rFonts w:asciiTheme="majorHAnsi" w:hAnsiTheme="majorHAnsi"/>
        </w:rPr>
      </w:pPr>
      <w:r w:rsidRPr="00050B37">
        <w:rPr>
          <w:rFonts w:asciiTheme="majorHAnsi" w:hAnsiTheme="majorHAnsi"/>
        </w:rPr>
        <w:t>Release of birth cert information (except father’s name) &amp; copy of Adoption Order …</w:t>
      </w:r>
    </w:p>
    <w:p w14:paraId="6C97AA78" w14:textId="77777777" w:rsidR="006760A1" w:rsidRPr="00050B37" w:rsidRDefault="006760A1" w:rsidP="006760A1">
      <w:pPr>
        <w:pStyle w:val="ListParagraph"/>
        <w:numPr>
          <w:ilvl w:val="1"/>
          <w:numId w:val="11"/>
        </w:numPr>
        <w:spacing w:line="276" w:lineRule="auto"/>
        <w:jc w:val="both"/>
        <w:rPr>
          <w:rFonts w:asciiTheme="majorHAnsi" w:hAnsiTheme="majorHAnsi"/>
        </w:rPr>
      </w:pPr>
      <w:r w:rsidRPr="00050B37">
        <w:rPr>
          <w:rFonts w:asciiTheme="majorHAnsi" w:hAnsiTheme="majorHAnsi"/>
        </w:rPr>
        <w:t>Will be immediate (if birth mother is not on the Register)</w:t>
      </w:r>
    </w:p>
    <w:p w14:paraId="1173BCE6" w14:textId="10A7F5B3" w:rsidR="006760A1" w:rsidRPr="00050B37" w:rsidRDefault="006760A1" w:rsidP="006760A1">
      <w:pPr>
        <w:pStyle w:val="ListParagraph"/>
        <w:numPr>
          <w:ilvl w:val="1"/>
          <w:numId w:val="11"/>
        </w:numPr>
        <w:spacing w:line="276" w:lineRule="auto"/>
        <w:jc w:val="both"/>
        <w:rPr>
          <w:rFonts w:asciiTheme="majorHAnsi" w:hAnsiTheme="majorHAnsi"/>
        </w:rPr>
      </w:pPr>
      <w:r w:rsidRPr="00050B37">
        <w:rPr>
          <w:rFonts w:asciiTheme="majorHAnsi" w:hAnsiTheme="majorHAnsi"/>
        </w:rPr>
        <w:t xml:space="preserve">Will take 12 weeks following initial review (if birth mother </w:t>
      </w:r>
      <w:r w:rsidR="001C3EFB" w:rsidRPr="001C3EFB">
        <w:rPr>
          <w:rFonts w:asciiTheme="majorHAnsi" w:hAnsiTheme="majorHAnsi"/>
          <w:u w:val="single"/>
        </w:rPr>
        <w:t>is</w:t>
      </w:r>
      <w:r w:rsidRPr="00050B37">
        <w:rPr>
          <w:rFonts w:asciiTheme="majorHAnsi" w:hAnsiTheme="majorHAnsi"/>
        </w:rPr>
        <w:t xml:space="preserve"> on the Register – she will need to be contacted)</w:t>
      </w:r>
    </w:p>
    <w:p w14:paraId="20228E69" w14:textId="77CB87A1" w:rsidR="006760A1" w:rsidRPr="00050B37" w:rsidRDefault="006760A1" w:rsidP="006760A1">
      <w:pPr>
        <w:pStyle w:val="ListParagraph"/>
        <w:numPr>
          <w:ilvl w:val="0"/>
          <w:numId w:val="11"/>
        </w:numPr>
        <w:spacing w:line="276" w:lineRule="auto"/>
        <w:jc w:val="both"/>
        <w:rPr>
          <w:rFonts w:asciiTheme="majorHAnsi" w:hAnsiTheme="majorHAnsi"/>
        </w:rPr>
      </w:pPr>
      <w:r w:rsidRPr="00050B37">
        <w:rPr>
          <w:rFonts w:asciiTheme="majorHAnsi" w:hAnsiTheme="majorHAnsi"/>
        </w:rPr>
        <w:t xml:space="preserve">Release of </w:t>
      </w:r>
      <w:r w:rsidRPr="001C3EFB">
        <w:rPr>
          <w:rFonts w:asciiTheme="majorHAnsi" w:hAnsiTheme="majorHAnsi"/>
        </w:rPr>
        <w:t>father</w:t>
      </w:r>
      <w:r w:rsidR="00222562" w:rsidRPr="001C3EFB">
        <w:rPr>
          <w:rFonts w:asciiTheme="majorHAnsi" w:hAnsiTheme="majorHAnsi"/>
        </w:rPr>
        <w:t>’</w:t>
      </w:r>
      <w:r w:rsidRPr="001C3EFB">
        <w:rPr>
          <w:rFonts w:asciiTheme="majorHAnsi" w:hAnsiTheme="majorHAnsi"/>
        </w:rPr>
        <w:t>s</w:t>
      </w:r>
      <w:r w:rsidRPr="00050B37">
        <w:rPr>
          <w:rFonts w:asciiTheme="majorHAnsi" w:hAnsiTheme="majorHAnsi"/>
        </w:rPr>
        <w:t xml:space="preserve"> name …</w:t>
      </w:r>
    </w:p>
    <w:p w14:paraId="68BE173A" w14:textId="77777777" w:rsidR="006760A1" w:rsidRPr="00050B37" w:rsidRDefault="006760A1" w:rsidP="006760A1">
      <w:pPr>
        <w:pStyle w:val="ListParagraph"/>
        <w:numPr>
          <w:ilvl w:val="1"/>
          <w:numId w:val="11"/>
        </w:numPr>
        <w:spacing w:line="276" w:lineRule="auto"/>
        <w:jc w:val="both"/>
        <w:rPr>
          <w:rFonts w:asciiTheme="majorHAnsi" w:hAnsiTheme="majorHAnsi"/>
        </w:rPr>
      </w:pPr>
      <w:r w:rsidRPr="00050B37">
        <w:rPr>
          <w:rFonts w:asciiTheme="majorHAnsi" w:hAnsiTheme="majorHAnsi"/>
        </w:rPr>
        <w:t>Will be immediate if he was previously consulted and is not on the Register</w:t>
      </w:r>
    </w:p>
    <w:p w14:paraId="5F8DF80A" w14:textId="34F2339B" w:rsidR="006760A1" w:rsidRPr="00050B37" w:rsidRDefault="006760A1" w:rsidP="006760A1">
      <w:pPr>
        <w:pStyle w:val="ListParagraph"/>
        <w:numPr>
          <w:ilvl w:val="1"/>
          <w:numId w:val="11"/>
        </w:numPr>
        <w:spacing w:line="276" w:lineRule="auto"/>
        <w:jc w:val="both"/>
        <w:rPr>
          <w:rFonts w:asciiTheme="majorHAnsi" w:hAnsiTheme="majorHAnsi"/>
        </w:rPr>
      </w:pPr>
      <w:r w:rsidRPr="00050B37">
        <w:rPr>
          <w:rFonts w:asciiTheme="majorHAnsi" w:hAnsiTheme="majorHAnsi"/>
        </w:rPr>
        <w:t xml:space="preserve">Will take 12 weeks following initial review (if he was previously consulted and </w:t>
      </w:r>
      <w:r w:rsidR="001C3EFB" w:rsidRPr="001C3EFB">
        <w:rPr>
          <w:rFonts w:asciiTheme="majorHAnsi" w:hAnsiTheme="majorHAnsi"/>
          <w:u w:val="single"/>
        </w:rPr>
        <w:t>is</w:t>
      </w:r>
      <w:r w:rsidRPr="00050B37">
        <w:rPr>
          <w:rFonts w:asciiTheme="majorHAnsi" w:hAnsiTheme="majorHAnsi"/>
        </w:rPr>
        <w:t xml:space="preserve"> on the Register)</w:t>
      </w:r>
    </w:p>
    <w:p w14:paraId="64718E05" w14:textId="77777777" w:rsidR="006760A1" w:rsidRPr="00050B37" w:rsidRDefault="006760A1" w:rsidP="006760A1">
      <w:pPr>
        <w:pStyle w:val="ListParagraph"/>
        <w:numPr>
          <w:ilvl w:val="1"/>
          <w:numId w:val="11"/>
        </w:numPr>
        <w:spacing w:line="276" w:lineRule="auto"/>
        <w:jc w:val="both"/>
        <w:rPr>
          <w:rFonts w:asciiTheme="majorHAnsi" w:hAnsiTheme="majorHAnsi"/>
        </w:rPr>
      </w:pPr>
      <w:r w:rsidRPr="00050B37">
        <w:rPr>
          <w:rFonts w:asciiTheme="majorHAnsi" w:hAnsiTheme="majorHAnsi"/>
        </w:rPr>
        <w:t>Will take many months (i.e. &gt;12 weeks) if he was not previously consulted and is not on the Register (he will need to be traced and asked)</w:t>
      </w:r>
    </w:p>
    <w:p w14:paraId="73622F5A" w14:textId="158A8B65" w:rsidR="006760A1" w:rsidRPr="00050B37" w:rsidRDefault="006760A1" w:rsidP="006760A1">
      <w:pPr>
        <w:pStyle w:val="ListParagraph"/>
        <w:numPr>
          <w:ilvl w:val="0"/>
          <w:numId w:val="11"/>
        </w:numPr>
        <w:spacing w:line="276" w:lineRule="auto"/>
        <w:jc w:val="both"/>
        <w:rPr>
          <w:rFonts w:asciiTheme="majorHAnsi" w:hAnsiTheme="majorHAnsi"/>
        </w:rPr>
      </w:pPr>
      <w:r w:rsidRPr="00050B37">
        <w:rPr>
          <w:rFonts w:asciiTheme="majorHAnsi" w:hAnsiTheme="majorHAnsi"/>
        </w:rPr>
        <w:lastRenderedPageBreak/>
        <w:t xml:space="preserve">Release of Birth Certificate will </w:t>
      </w:r>
      <w:r w:rsidRPr="00D92C5F">
        <w:rPr>
          <w:rFonts w:asciiTheme="majorHAnsi" w:hAnsiTheme="majorHAnsi"/>
          <w:u w:val="single"/>
        </w:rPr>
        <w:t>never</w:t>
      </w:r>
      <w:r w:rsidRPr="00050B37">
        <w:rPr>
          <w:rFonts w:asciiTheme="majorHAnsi" w:hAnsiTheme="majorHAnsi"/>
        </w:rPr>
        <w:t xml:space="preserve"> happen for those adopted before the Bill is passed (u</w:t>
      </w:r>
      <w:r>
        <w:rPr>
          <w:rFonts w:asciiTheme="majorHAnsi" w:hAnsiTheme="majorHAnsi"/>
        </w:rPr>
        <w:t xml:space="preserve">nless </w:t>
      </w:r>
      <w:r w:rsidR="00161DE3">
        <w:rPr>
          <w:rFonts w:asciiTheme="majorHAnsi" w:hAnsiTheme="majorHAnsi"/>
        </w:rPr>
        <w:t xml:space="preserve">perhaps </w:t>
      </w:r>
      <w:r>
        <w:rPr>
          <w:rFonts w:asciiTheme="majorHAnsi" w:hAnsiTheme="majorHAnsi"/>
        </w:rPr>
        <w:t>both birth parents agree??</w:t>
      </w:r>
      <w:r w:rsidRPr="00050B37">
        <w:rPr>
          <w:rFonts w:asciiTheme="majorHAnsi" w:hAnsiTheme="majorHAnsi"/>
        </w:rPr>
        <w:t xml:space="preserve"> There is no provision for this in the current Bill)</w:t>
      </w:r>
      <w:r>
        <w:rPr>
          <w:rFonts w:asciiTheme="majorHAnsi" w:hAnsiTheme="majorHAnsi"/>
        </w:rPr>
        <w:t>.</w:t>
      </w:r>
    </w:p>
    <w:p w14:paraId="18BF9239" w14:textId="77777777" w:rsidR="006760A1" w:rsidRDefault="006760A1" w:rsidP="006760A1">
      <w:pPr>
        <w:spacing w:line="276" w:lineRule="auto"/>
        <w:jc w:val="both"/>
        <w:rPr>
          <w:rFonts w:asciiTheme="majorHAnsi" w:hAnsiTheme="majorHAnsi"/>
        </w:rPr>
      </w:pPr>
    </w:p>
    <w:p w14:paraId="25D48EBA" w14:textId="77777777" w:rsidR="00161DE3" w:rsidRDefault="00161DE3" w:rsidP="006760A1">
      <w:pPr>
        <w:spacing w:line="276" w:lineRule="auto"/>
        <w:jc w:val="both"/>
        <w:rPr>
          <w:rFonts w:asciiTheme="majorHAnsi" w:hAnsiTheme="majorHAnsi"/>
        </w:rPr>
      </w:pPr>
    </w:p>
    <w:p w14:paraId="0859585F" w14:textId="534AE1B3" w:rsidR="006760A1" w:rsidRDefault="00016DE5" w:rsidP="006760A1">
      <w:pPr>
        <w:spacing w:line="276" w:lineRule="auto"/>
        <w:jc w:val="both"/>
        <w:rPr>
          <w:rFonts w:asciiTheme="majorHAnsi" w:hAnsiTheme="majorHAnsi"/>
        </w:rPr>
      </w:pPr>
      <w:r>
        <w:rPr>
          <w:rFonts w:asciiTheme="majorHAnsi" w:hAnsiTheme="majorHAnsi"/>
        </w:rPr>
        <w:t xml:space="preserve">62. </w:t>
      </w:r>
      <w:r w:rsidR="006760A1">
        <w:rPr>
          <w:rFonts w:asciiTheme="majorHAnsi" w:hAnsiTheme="majorHAnsi"/>
        </w:rPr>
        <w:t>Of particular note is the fact that only the birth mother can sanction the release of the birth certificate information (or Adoption Order), and only the birth father can sanction the release of his name.</w:t>
      </w:r>
    </w:p>
    <w:p w14:paraId="669FE8CF" w14:textId="77777777" w:rsidR="006760A1" w:rsidRPr="00050B37" w:rsidRDefault="006760A1" w:rsidP="006760A1">
      <w:pPr>
        <w:spacing w:line="276" w:lineRule="auto"/>
        <w:jc w:val="both"/>
        <w:rPr>
          <w:rFonts w:asciiTheme="majorHAnsi" w:hAnsiTheme="majorHAnsi"/>
        </w:rPr>
      </w:pPr>
    </w:p>
    <w:p w14:paraId="1FB34529" w14:textId="7AC17FBE" w:rsidR="006760A1" w:rsidRPr="00050B37" w:rsidRDefault="00016DE5" w:rsidP="006760A1">
      <w:pPr>
        <w:spacing w:line="276" w:lineRule="auto"/>
        <w:jc w:val="both"/>
        <w:rPr>
          <w:rFonts w:asciiTheme="majorHAnsi" w:hAnsiTheme="majorHAnsi"/>
        </w:rPr>
      </w:pPr>
      <w:r>
        <w:rPr>
          <w:rFonts w:asciiTheme="majorHAnsi" w:hAnsiTheme="majorHAnsi"/>
        </w:rPr>
        <w:t xml:space="preserve">63. </w:t>
      </w:r>
      <w:r w:rsidR="006760A1" w:rsidRPr="00050B37">
        <w:rPr>
          <w:rFonts w:asciiTheme="majorHAnsi" w:hAnsiTheme="majorHAnsi"/>
        </w:rPr>
        <w:t>Since so few birth parents are likely to register (the NACPR has at least 10,000 entries, which is not a huge number), in the majority of cases, most information will be released fairly rapidly. However, in many cases, the birth father’s name will not be released without a tracing search first (which may be protracted).</w:t>
      </w:r>
    </w:p>
    <w:p w14:paraId="3B710851" w14:textId="77777777" w:rsidR="006760A1" w:rsidRPr="00050B37" w:rsidRDefault="006760A1" w:rsidP="006760A1">
      <w:pPr>
        <w:spacing w:line="276" w:lineRule="auto"/>
        <w:jc w:val="both"/>
        <w:rPr>
          <w:rFonts w:asciiTheme="majorHAnsi" w:hAnsiTheme="majorHAnsi"/>
        </w:rPr>
      </w:pPr>
    </w:p>
    <w:p w14:paraId="7A58DDC5" w14:textId="6C4E958E" w:rsidR="006760A1" w:rsidRPr="00050B37" w:rsidRDefault="00016DE5" w:rsidP="006760A1">
      <w:pPr>
        <w:spacing w:line="276" w:lineRule="auto"/>
        <w:jc w:val="both"/>
        <w:rPr>
          <w:rFonts w:asciiTheme="majorHAnsi" w:hAnsiTheme="majorHAnsi"/>
        </w:rPr>
      </w:pPr>
      <w:r>
        <w:rPr>
          <w:rFonts w:asciiTheme="majorHAnsi" w:hAnsiTheme="majorHAnsi"/>
        </w:rPr>
        <w:t xml:space="preserve">64. </w:t>
      </w:r>
      <w:r w:rsidR="006760A1" w:rsidRPr="00050B37">
        <w:rPr>
          <w:rFonts w:asciiTheme="majorHAnsi" w:hAnsiTheme="majorHAnsi"/>
        </w:rPr>
        <w:t xml:space="preserve">So adoptees should receive non-identifying information and birth cert information fairly quickly, but </w:t>
      </w:r>
      <w:r w:rsidR="006760A1" w:rsidRPr="00050B37">
        <w:rPr>
          <w:rFonts w:asciiTheme="majorHAnsi" w:hAnsiTheme="majorHAnsi"/>
          <w:b/>
        </w:rPr>
        <w:t>may have to wait a long time to receive their birth father’s name</w:t>
      </w:r>
      <w:r w:rsidR="006760A1" w:rsidRPr="00050B37">
        <w:rPr>
          <w:rFonts w:asciiTheme="majorHAnsi" w:hAnsiTheme="majorHAnsi"/>
        </w:rPr>
        <w:t>.</w:t>
      </w:r>
    </w:p>
    <w:p w14:paraId="7F124F9E" w14:textId="77777777" w:rsidR="00161DE3" w:rsidRDefault="00161DE3" w:rsidP="006760A1">
      <w:pPr>
        <w:spacing w:line="276" w:lineRule="auto"/>
        <w:jc w:val="both"/>
        <w:rPr>
          <w:rFonts w:asciiTheme="majorHAnsi" w:hAnsiTheme="majorHAnsi"/>
        </w:rPr>
      </w:pPr>
    </w:p>
    <w:p w14:paraId="7C856DDC" w14:textId="77777777" w:rsidR="00161DE3" w:rsidRDefault="00161DE3" w:rsidP="006760A1">
      <w:pPr>
        <w:spacing w:line="276" w:lineRule="auto"/>
        <w:jc w:val="both"/>
        <w:rPr>
          <w:rFonts w:asciiTheme="majorHAnsi" w:hAnsiTheme="majorHAnsi"/>
        </w:rPr>
      </w:pPr>
    </w:p>
    <w:p w14:paraId="551E6659" w14:textId="1DCC5A68" w:rsidR="006760A1" w:rsidRPr="00050B37" w:rsidRDefault="00016DE5" w:rsidP="006760A1">
      <w:pPr>
        <w:spacing w:line="276" w:lineRule="auto"/>
        <w:jc w:val="both"/>
        <w:rPr>
          <w:rFonts w:asciiTheme="majorHAnsi" w:hAnsiTheme="majorHAnsi"/>
        </w:rPr>
      </w:pPr>
      <w:r>
        <w:rPr>
          <w:rFonts w:asciiTheme="majorHAnsi" w:hAnsiTheme="majorHAnsi"/>
        </w:rPr>
        <w:t xml:space="preserve">65. </w:t>
      </w:r>
      <w:r w:rsidR="006760A1" w:rsidRPr="00050B37">
        <w:rPr>
          <w:rFonts w:asciiTheme="majorHAnsi" w:hAnsiTheme="majorHAnsi"/>
        </w:rPr>
        <w:t>There are several circumstances where the information may not be forthcoming:</w:t>
      </w:r>
    </w:p>
    <w:p w14:paraId="0A494166" w14:textId="77777777" w:rsidR="006760A1" w:rsidRPr="00050B37" w:rsidRDefault="006760A1" w:rsidP="006760A1">
      <w:pPr>
        <w:pStyle w:val="ListParagraph"/>
        <w:numPr>
          <w:ilvl w:val="0"/>
          <w:numId w:val="14"/>
        </w:numPr>
        <w:spacing w:line="276" w:lineRule="auto"/>
        <w:jc w:val="both"/>
        <w:rPr>
          <w:rFonts w:asciiTheme="majorHAnsi" w:hAnsiTheme="majorHAnsi"/>
        </w:rPr>
      </w:pPr>
      <w:r w:rsidRPr="00050B37">
        <w:rPr>
          <w:rFonts w:asciiTheme="majorHAnsi" w:hAnsiTheme="majorHAnsi"/>
        </w:rPr>
        <w:t>The information never existed in the first place, due to covert adoptions, illegal adoptions, or informal care arrangements</w:t>
      </w:r>
    </w:p>
    <w:p w14:paraId="375E8A19" w14:textId="77777777" w:rsidR="006760A1" w:rsidRPr="00050B37" w:rsidRDefault="006760A1" w:rsidP="006760A1">
      <w:pPr>
        <w:pStyle w:val="ListParagraph"/>
        <w:numPr>
          <w:ilvl w:val="0"/>
          <w:numId w:val="14"/>
        </w:numPr>
        <w:spacing w:line="276" w:lineRule="auto"/>
        <w:jc w:val="both"/>
        <w:rPr>
          <w:rFonts w:asciiTheme="majorHAnsi" w:hAnsiTheme="majorHAnsi"/>
        </w:rPr>
      </w:pPr>
      <w:r w:rsidRPr="00050B37">
        <w:rPr>
          <w:rFonts w:asciiTheme="majorHAnsi" w:hAnsiTheme="majorHAnsi"/>
        </w:rPr>
        <w:t>The information was entered incorrectly or deliberately falsified</w:t>
      </w:r>
    </w:p>
    <w:p w14:paraId="40E4A2B8" w14:textId="77777777" w:rsidR="006760A1" w:rsidRPr="00050B37" w:rsidRDefault="006760A1" w:rsidP="006760A1">
      <w:pPr>
        <w:pStyle w:val="ListParagraph"/>
        <w:numPr>
          <w:ilvl w:val="0"/>
          <w:numId w:val="14"/>
        </w:numPr>
        <w:spacing w:line="276" w:lineRule="auto"/>
        <w:jc w:val="both"/>
        <w:rPr>
          <w:rFonts w:asciiTheme="majorHAnsi" w:hAnsiTheme="majorHAnsi"/>
        </w:rPr>
      </w:pPr>
      <w:r w:rsidRPr="00050B37">
        <w:rPr>
          <w:rFonts w:asciiTheme="majorHAnsi" w:hAnsiTheme="majorHAnsi"/>
        </w:rPr>
        <w:t>The birth parent blocks the release of the information</w:t>
      </w:r>
    </w:p>
    <w:p w14:paraId="1E434B2E" w14:textId="2B3033C0" w:rsidR="006760A1" w:rsidRPr="00050B37" w:rsidRDefault="006760A1" w:rsidP="006760A1">
      <w:pPr>
        <w:pStyle w:val="ListParagraph"/>
        <w:numPr>
          <w:ilvl w:val="0"/>
          <w:numId w:val="14"/>
        </w:numPr>
        <w:spacing w:line="276" w:lineRule="auto"/>
        <w:jc w:val="both"/>
        <w:rPr>
          <w:rFonts w:asciiTheme="majorHAnsi" w:hAnsiTheme="majorHAnsi"/>
        </w:rPr>
      </w:pPr>
      <w:r w:rsidRPr="00050B37">
        <w:rPr>
          <w:rFonts w:asciiTheme="majorHAnsi" w:hAnsiTheme="majorHAnsi"/>
        </w:rPr>
        <w:t xml:space="preserve">The </w:t>
      </w:r>
      <w:r w:rsidR="00F77050">
        <w:rPr>
          <w:rFonts w:asciiTheme="majorHAnsi" w:hAnsiTheme="majorHAnsi"/>
        </w:rPr>
        <w:t>Agency</w:t>
      </w:r>
      <w:r w:rsidRPr="00050B37">
        <w:rPr>
          <w:rFonts w:asciiTheme="majorHAnsi" w:hAnsiTheme="majorHAnsi"/>
        </w:rPr>
        <w:t xml:space="preserve"> takes too long to process the request for information (in particular in relation to the name of the birth father) and the adoptee abandons collaboration with </w:t>
      </w:r>
      <w:r w:rsidR="00F77050">
        <w:rPr>
          <w:rFonts w:asciiTheme="majorHAnsi" w:hAnsiTheme="majorHAnsi"/>
        </w:rPr>
        <w:t>Agency</w:t>
      </w:r>
      <w:r w:rsidRPr="00050B37">
        <w:rPr>
          <w:rFonts w:asciiTheme="majorHAnsi" w:hAnsiTheme="majorHAnsi"/>
        </w:rPr>
        <w:t xml:space="preserve"> staff</w:t>
      </w:r>
    </w:p>
    <w:p w14:paraId="16A7F17D" w14:textId="77777777" w:rsidR="006760A1" w:rsidRPr="00050B37" w:rsidRDefault="006760A1" w:rsidP="006760A1">
      <w:pPr>
        <w:spacing w:line="276" w:lineRule="auto"/>
        <w:jc w:val="both"/>
        <w:rPr>
          <w:rFonts w:asciiTheme="majorHAnsi" w:hAnsiTheme="majorHAnsi"/>
        </w:rPr>
      </w:pPr>
    </w:p>
    <w:p w14:paraId="43E810B7" w14:textId="43B4F7F6" w:rsidR="006760A1" w:rsidRPr="00050B37" w:rsidRDefault="00016DE5" w:rsidP="006760A1">
      <w:pPr>
        <w:spacing w:line="276" w:lineRule="auto"/>
        <w:jc w:val="both"/>
        <w:rPr>
          <w:rFonts w:asciiTheme="majorHAnsi" w:hAnsiTheme="majorHAnsi"/>
        </w:rPr>
      </w:pPr>
      <w:r>
        <w:rPr>
          <w:rFonts w:asciiTheme="majorHAnsi" w:hAnsiTheme="majorHAnsi"/>
        </w:rPr>
        <w:t xml:space="preserve">66. </w:t>
      </w:r>
      <w:r w:rsidR="006760A1" w:rsidRPr="00050B37">
        <w:rPr>
          <w:rFonts w:asciiTheme="majorHAnsi" w:hAnsiTheme="majorHAnsi"/>
        </w:rPr>
        <w:t xml:space="preserve">In these circumstances, the adoptee may turn to DNA testing and undertake their own search to obtain the information they desire. The risk here is that they do so without the help, guidance and support of the </w:t>
      </w:r>
      <w:r w:rsidR="00F77050">
        <w:rPr>
          <w:rFonts w:asciiTheme="majorHAnsi" w:hAnsiTheme="majorHAnsi"/>
        </w:rPr>
        <w:t>Agency</w:t>
      </w:r>
      <w:r w:rsidR="006760A1" w:rsidRPr="00050B37">
        <w:rPr>
          <w:rFonts w:asciiTheme="majorHAnsi" w:hAnsiTheme="majorHAnsi"/>
        </w:rPr>
        <w:t xml:space="preserve">. This increases the risk of harm that the </w:t>
      </w:r>
      <w:r w:rsidR="00EC4D60">
        <w:rPr>
          <w:rFonts w:asciiTheme="majorHAnsi" w:hAnsiTheme="majorHAnsi"/>
        </w:rPr>
        <w:t>Government</w:t>
      </w:r>
      <w:r w:rsidR="006760A1" w:rsidRPr="00050B37">
        <w:rPr>
          <w:rFonts w:asciiTheme="majorHAnsi" w:hAnsiTheme="majorHAnsi"/>
        </w:rPr>
        <w:t xml:space="preserve"> wants to avoid. It is important that the </w:t>
      </w:r>
      <w:r w:rsidR="00EC4D60">
        <w:rPr>
          <w:rFonts w:asciiTheme="majorHAnsi" w:hAnsiTheme="majorHAnsi"/>
        </w:rPr>
        <w:t>Government</w:t>
      </w:r>
      <w:r w:rsidR="006760A1" w:rsidRPr="00050B37">
        <w:rPr>
          <w:rFonts w:asciiTheme="majorHAnsi" w:hAnsiTheme="majorHAnsi"/>
        </w:rPr>
        <w:t xml:space="preserve"> does everything within its power to keep the adoptee engaged with the </w:t>
      </w:r>
      <w:r w:rsidR="00F77050">
        <w:rPr>
          <w:rFonts w:asciiTheme="majorHAnsi" w:hAnsiTheme="majorHAnsi"/>
        </w:rPr>
        <w:t>Agency</w:t>
      </w:r>
      <w:r w:rsidR="006760A1" w:rsidRPr="00050B37">
        <w:rPr>
          <w:rFonts w:asciiTheme="majorHAnsi" w:hAnsiTheme="majorHAnsi"/>
        </w:rPr>
        <w:t xml:space="preserve"> in order to optimise a successful outcome for all concerned.</w:t>
      </w:r>
      <w:r w:rsidR="006760A1">
        <w:rPr>
          <w:rFonts w:asciiTheme="majorHAnsi" w:hAnsiTheme="majorHAnsi"/>
        </w:rPr>
        <w:t xml:space="preserve"> To this end, requests for information should be processed quickly and tracing searches should be expedited. The </w:t>
      </w:r>
      <w:r w:rsidR="00EC4D60">
        <w:rPr>
          <w:rFonts w:asciiTheme="majorHAnsi" w:hAnsiTheme="majorHAnsi"/>
        </w:rPr>
        <w:t>Government</w:t>
      </w:r>
      <w:r w:rsidR="006760A1">
        <w:rPr>
          <w:rFonts w:asciiTheme="majorHAnsi" w:hAnsiTheme="majorHAnsi"/>
        </w:rPr>
        <w:t xml:space="preserve"> should allocate (or divert) appropriate resources to ensure that this happens. However, this </w:t>
      </w:r>
      <w:r w:rsidR="001C3EFB">
        <w:rPr>
          <w:rFonts w:asciiTheme="majorHAnsi" w:hAnsiTheme="majorHAnsi"/>
        </w:rPr>
        <w:t>seems unlikely to happen under the proposed Bill</w:t>
      </w:r>
      <w:r w:rsidR="006760A1">
        <w:rPr>
          <w:rFonts w:asciiTheme="majorHAnsi" w:hAnsiTheme="majorHAnsi"/>
        </w:rPr>
        <w:t>.</w:t>
      </w:r>
    </w:p>
    <w:p w14:paraId="38D6212F" w14:textId="77777777" w:rsidR="006760A1" w:rsidRPr="00050B37" w:rsidRDefault="006760A1" w:rsidP="006760A1">
      <w:pPr>
        <w:spacing w:line="276" w:lineRule="auto"/>
        <w:jc w:val="both"/>
        <w:rPr>
          <w:rFonts w:asciiTheme="majorHAnsi" w:hAnsiTheme="majorHAnsi"/>
        </w:rPr>
      </w:pPr>
    </w:p>
    <w:p w14:paraId="09C3E6B6" w14:textId="10996A58" w:rsidR="006760A1" w:rsidRPr="00050B37" w:rsidRDefault="00016DE5" w:rsidP="006760A1">
      <w:pPr>
        <w:spacing w:line="276" w:lineRule="auto"/>
        <w:jc w:val="both"/>
        <w:rPr>
          <w:rFonts w:asciiTheme="majorHAnsi" w:hAnsiTheme="majorHAnsi"/>
        </w:rPr>
      </w:pPr>
      <w:r>
        <w:rPr>
          <w:rFonts w:asciiTheme="majorHAnsi" w:hAnsiTheme="majorHAnsi"/>
        </w:rPr>
        <w:t xml:space="preserve">67. </w:t>
      </w:r>
      <w:r w:rsidR="006760A1" w:rsidRPr="00050B37">
        <w:rPr>
          <w:rFonts w:asciiTheme="majorHAnsi" w:hAnsiTheme="majorHAnsi"/>
        </w:rPr>
        <w:t xml:space="preserve">The proposed process for providing information to the adoptee is overly bureaucratic and resource-consuming. An open access system would be much less so. We are concerned that the proposed system is not an optimal use of the </w:t>
      </w:r>
      <w:r w:rsidR="00F77050">
        <w:rPr>
          <w:rFonts w:asciiTheme="majorHAnsi" w:hAnsiTheme="majorHAnsi"/>
        </w:rPr>
        <w:t>Agency</w:t>
      </w:r>
      <w:r w:rsidR="006760A1" w:rsidRPr="00050B37">
        <w:rPr>
          <w:rFonts w:asciiTheme="majorHAnsi" w:hAnsiTheme="majorHAnsi"/>
        </w:rPr>
        <w:t xml:space="preserve">’s limited resources. The </w:t>
      </w:r>
      <w:r w:rsidR="006760A1" w:rsidRPr="00050B37">
        <w:rPr>
          <w:rFonts w:asciiTheme="majorHAnsi" w:hAnsiTheme="majorHAnsi"/>
        </w:rPr>
        <w:lastRenderedPageBreak/>
        <w:t xml:space="preserve">proposed system will divert resources away from areas where they could be more gainfully employed (e.g. tracing activities, direct support of adoptees, etc). </w:t>
      </w:r>
    </w:p>
    <w:p w14:paraId="3B769767" w14:textId="77777777" w:rsidR="006760A1" w:rsidRPr="00050B37" w:rsidRDefault="006760A1" w:rsidP="006760A1">
      <w:pPr>
        <w:spacing w:line="276" w:lineRule="auto"/>
        <w:jc w:val="both"/>
        <w:rPr>
          <w:rFonts w:asciiTheme="majorHAnsi" w:hAnsiTheme="majorHAnsi"/>
        </w:rPr>
      </w:pPr>
    </w:p>
    <w:p w14:paraId="4F9B289A" w14:textId="68915A81" w:rsidR="006760A1" w:rsidRPr="00222562" w:rsidRDefault="00016DE5" w:rsidP="006760A1">
      <w:pPr>
        <w:spacing w:line="276" w:lineRule="auto"/>
        <w:jc w:val="both"/>
        <w:rPr>
          <w:rFonts w:asciiTheme="majorHAnsi" w:hAnsiTheme="majorHAnsi"/>
          <w:color w:val="FF0000"/>
        </w:rPr>
      </w:pPr>
      <w:r>
        <w:rPr>
          <w:rFonts w:asciiTheme="majorHAnsi" w:hAnsiTheme="majorHAnsi"/>
        </w:rPr>
        <w:t xml:space="preserve">68. </w:t>
      </w:r>
      <w:r w:rsidR="006760A1" w:rsidRPr="00050B37">
        <w:rPr>
          <w:rFonts w:asciiTheme="majorHAnsi" w:hAnsiTheme="majorHAnsi"/>
        </w:rPr>
        <w:t xml:space="preserve">In addition, the proposed system is likely to cause delays in obtaining information. Such delays will cause frustration for the adoptee and may reduce their confidence in the </w:t>
      </w:r>
      <w:r w:rsidR="00F77050">
        <w:rPr>
          <w:rFonts w:asciiTheme="majorHAnsi" w:hAnsiTheme="majorHAnsi"/>
        </w:rPr>
        <w:t>Agency</w:t>
      </w:r>
      <w:r w:rsidR="006760A1" w:rsidRPr="00050B37">
        <w:rPr>
          <w:rFonts w:asciiTheme="majorHAnsi" w:hAnsiTheme="majorHAnsi"/>
        </w:rPr>
        <w:t xml:space="preserve">, which in turn may lead to the adoptee abandoning collaborative working with the </w:t>
      </w:r>
      <w:r w:rsidR="00F77050">
        <w:rPr>
          <w:rFonts w:asciiTheme="majorHAnsi" w:hAnsiTheme="majorHAnsi"/>
        </w:rPr>
        <w:t>Agency</w:t>
      </w:r>
      <w:r w:rsidR="006760A1" w:rsidRPr="00050B37">
        <w:rPr>
          <w:rFonts w:asciiTheme="majorHAnsi" w:hAnsiTheme="majorHAnsi"/>
        </w:rPr>
        <w:t xml:space="preserve"> and undertaking their own search for the information they want. In effect, the delays in the system will drive the adoptee “underground”. And </w:t>
      </w:r>
      <w:r w:rsidR="006760A1">
        <w:rPr>
          <w:rFonts w:asciiTheme="majorHAnsi" w:hAnsiTheme="majorHAnsi"/>
        </w:rPr>
        <w:t>this will increase the chances of a negative outcome, resulting in</w:t>
      </w:r>
      <w:r w:rsidR="006760A1" w:rsidRPr="00050B37">
        <w:rPr>
          <w:rFonts w:asciiTheme="majorHAnsi" w:hAnsiTheme="majorHAnsi"/>
        </w:rPr>
        <w:t xml:space="preserve"> harm or distress </w:t>
      </w:r>
      <w:r w:rsidR="006760A1">
        <w:rPr>
          <w:rFonts w:asciiTheme="majorHAnsi" w:hAnsiTheme="majorHAnsi"/>
        </w:rPr>
        <w:t>to the adoptee and/or their birth family.</w:t>
      </w:r>
      <w:r w:rsidR="00222562">
        <w:rPr>
          <w:rFonts w:asciiTheme="majorHAnsi" w:hAnsiTheme="majorHAnsi"/>
        </w:rPr>
        <w:t xml:space="preserve"> </w:t>
      </w:r>
      <w:r w:rsidR="00222562" w:rsidRPr="001C3EFB">
        <w:rPr>
          <w:rFonts w:asciiTheme="majorHAnsi" w:hAnsiTheme="majorHAnsi"/>
        </w:rPr>
        <w:t>Time is of the essence in these cases, as many birth parents are elderly and the worst possible outcome would be if a birth parent (or adoptee) died while the case was held up in the system.</w:t>
      </w:r>
      <w:r w:rsidR="00575201" w:rsidRPr="001C3EFB">
        <w:rPr>
          <w:rFonts w:asciiTheme="majorHAnsi" w:hAnsiTheme="majorHAnsi"/>
        </w:rPr>
        <w:t xml:space="preserve"> (We are aware of a case where a 44-year-old adoptee used DNA to identify her 102-year-old grandmother.)</w:t>
      </w:r>
    </w:p>
    <w:p w14:paraId="0E718227" w14:textId="77777777" w:rsidR="006760A1" w:rsidRPr="00050B37" w:rsidRDefault="006760A1" w:rsidP="006760A1">
      <w:pPr>
        <w:spacing w:line="276" w:lineRule="auto"/>
        <w:jc w:val="both"/>
        <w:rPr>
          <w:rFonts w:asciiTheme="majorHAnsi" w:hAnsiTheme="majorHAnsi"/>
        </w:rPr>
      </w:pPr>
    </w:p>
    <w:p w14:paraId="339ABC5B" w14:textId="2B49EAF8" w:rsidR="006760A1" w:rsidRPr="00E76BBE" w:rsidRDefault="00016DE5" w:rsidP="006760A1">
      <w:pPr>
        <w:spacing w:line="276" w:lineRule="auto"/>
        <w:jc w:val="both"/>
        <w:rPr>
          <w:rFonts w:asciiTheme="majorHAnsi" w:hAnsiTheme="majorHAnsi"/>
        </w:rPr>
      </w:pPr>
      <w:r>
        <w:rPr>
          <w:rFonts w:asciiTheme="majorHAnsi" w:hAnsiTheme="majorHAnsi"/>
        </w:rPr>
        <w:t xml:space="preserve">69. </w:t>
      </w:r>
      <w:r w:rsidR="006760A1" w:rsidRPr="00050B37">
        <w:rPr>
          <w:rFonts w:asciiTheme="majorHAnsi" w:hAnsiTheme="majorHAnsi"/>
        </w:rPr>
        <w:t xml:space="preserve">In situations where the adoptee has clearly expressed that they do not wish to have contact with the birth parents, we are concerned that the process described of contacting birth parents to notify </w:t>
      </w:r>
      <w:r w:rsidR="006760A1" w:rsidRPr="00E76BBE">
        <w:rPr>
          <w:rFonts w:asciiTheme="majorHAnsi" w:hAnsiTheme="majorHAnsi"/>
        </w:rPr>
        <w:t xml:space="preserve">them that an adoptee is searching for information is a breach of the adoptee’s privacy. The adoptee’s right to privacy should be respected </w:t>
      </w:r>
      <w:r w:rsidR="004E0F35" w:rsidRPr="00E76BBE">
        <w:rPr>
          <w:rFonts w:asciiTheme="majorHAnsi" w:hAnsiTheme="majorHAnsi"/>
        </w:rPr>
        <w:t xml:space="preserve">as well </w:t>
      </w:r>
      <w:r w:rsidR="006760A1" w:rsidRPr="00E76BBE">
        <w:rPr>
          <w:rFonts w:asciiTheme="majorHAnsi" w:hAnsiTheme="majorHAnsi"/>
        </w:rPr>
        <w:t>and this is not adequately addressed in the current Bill.</w:t>
      </w:r>
    </w:p>
    <w:p w14:paraId="5238ACA6" w14:textId="77777777" w:rsidR="006760A1" w:rsidRPr="00E76BBE" w:rsidRDefault="006760A1" w:rsidP="006760A1">
      <w:pPr>
        <w:spacing w:line="276" w:lineRule="auto"/>
        <w:jc w:val="both"/>
        <w:rPr>
          <w:rFonts w:asciiTheme="majorHAnsi" w:hAnsiTheme="majorHAnsi"/>
        </w:rPr>
      </w:pPr>
    </w:p>
    <w:p w14:paraId="634441FB" w14:textId="4DC7F958" w:rsidR="006760A1" w:rsidRPr="00E76BBE" w:rsidRDefault="00016DE5" w:rsidP="006760A1">
      <w:pPr>
        <w:spacing w:line="276" w:lineRule="auto"/>
        <w:jc w:val="both"/>
        <w:rPr>
          <w:rFonts w:asciiTheme="majorHAnsi" w:hAnsiTheme="majorHAnsi"/>
        </w:rPr>
      </w:pPr>
      <w:r w:rsidRPr="00E76BBE">
        <w:rPr>
          <w:rFonts w:asciiTheme="majorHAnsi" w:hAnsiTheme="majorHAnsi"/>
        </w:rPr>
        <w:t xml:space="preserve">70. </w:t>
      </w:r>
      <w:r w:rsidR="006760A1" w:rsidRPr="00E76BBE">
        <w:rPr>
          <w:rFonts w:asciiTheme="majorHAnsi" w:hAnsiTheme="majorHAnsi"/>
        </w:rPr>
        <w:t xml:space="preserve">In addition, </w:t>
      </w:r>
      <w:r w:rsidR="00F446D0" w:rsidRPr="00E76BBE">
        <w:rPr>
          <w:rFonts w:asciiTheme="majorHAnsi" w:hAnsiTheme="majorHAnsi"/>
        </w:rPr>
        <w:t>forewarning the birth parents</w:t>
      </w:r>
      <w:r w:rsidR="006760A1" w:rsidRPr="00E76BBE">
        <w:rPr>
          <w:rFonts w:asciiTheme="majorHAnsi" w:hAnsiTheme="majorHAnsi"/>
        </w:rPr>
        <w:t xml:space="preserve"> may </w:t>
      </w:r>
      <w:r w:rsidR="00222562" w:rsidRPr="00E76BBE">
        <w:rPr>
          <w:rFonts w:asciiTheme="majorHAnsi" w:hAnsiTheme="majorHAnsi"/>
        </w:rPr>
        <w:t>deter</w:t>
      </w:r>
      <w:r w:rsidR="006760A1" w:rsidRPr="00E76BBE">
        <w:rPr>
          <w:rFonts w:asciiTheme="majorHAnsi" w:hAnsiTheme="majorHAnsi"/>
        </w:rPr>
        <w:t xml:space="preserve"> adoptees from contacting the </w:t>
      </w:r>
      <w:r w:rsidR="00F77050" w:rsidRPr="00E76BBE">
        <w:rPr>
          <w:rFonts w:asciiTheme="majorHAnsi" w:hAnsiTheme="majorHAnsi"/>
        </w:rPr>
        <w:t>Agency</w:t>
      </w:r>
      <w:r w:rsidR="006760A1" w:rsidRPr="00E76BBE">
        <w:rPr>
          <w:rFonts w:asciiTheme="majorHAnsi" w:hAnsiTheme="majorHAnsi"/>
        </w:rPr>
        <w:t xml:space="preserve"> in the first place. If the adoptee does not want the natural parents to know that </w:t>
      </w:r>
      <w:r w:rsidR="001C3EFB" w:rsidRPr="00E76BBE">
        <w:rPr>
          <w:rFonts w:asciiTheme="majorHAnsi" w:hAnsiTheme="majorHAnsi"/>
        </w:rPr>
        <w:t>they are</w:t>
      </w:r>
      <w:r w:rsidR="006760A1" w:rsidRPr="00E76BBE">
        <w:rPr>
          <w:rFonts w:asciiTheme="majorHAnsi" w:hAnsiTheme="majorHAnsi"/>
        </w:rPr>
        <w:t xml:space="preserve"> seeking information, </w:t>
      </w:r>
      <w:r w:rsidR="00475F0D" w:rsidRPr="00E76BBE">
        <w:rPr>
          <w:rFonts w:asciiTheme="majorHAnsi" w:hAnsiTheme="majorHAnsi"/>
        </w:rPr>
        <w:t>they</w:t>
      </w:r>
      <w:r w:rsidR="006760A1" w:rsidRPr="00E76BBE">
        <w:rPr>
          <w:rFonts w:asciiTheme="majorHAnsi" w:hAnsiTheme="majorHAnsi"/>
        </w:rPr>
        <w:t xml:space="preserve"> may turn to alternative methods for obtaining that information (e.g. Private Investigator, DNA testing) and thus the real opportunity for working collaboratively with the </w:t>
      </w:r>
      <w:r w:rsidR="00F77050" w:rsidRPr="00E76BBE">
        <w:rPr>
          <w:rFonts w:asciiTheme="majorHAnsi" w:hAnsiTheme="majorHAnsi"/>
        </w:rPr>
        <w:t>Agency</w:t>
      </w:r>
      <w:r w:rsidR="006760A1" w:rsidRPr="00E76BBE">
        <w:rPr>
          <w:rFonts w:asciiTheme="majorHAnsi" w:hAnsiTheme="majorHAnsi"/>
        </w:rPr>
        <w:t xml:space="preserve"> is lost and the risk of a negative outcome is increased.</w:t>
      </w:r>
    </w:p>
    <w:p w14:paraId="4CA426AE" w14:textId="77777777" w:rsidR="006760A1" w:rsidRPr="00E76BBE" w:rsidRDefault="006760A1" w:rsidP="006760A1">
      <w:pPr>
        <w:spacing w:line="276" w:lineRule="auto"/>
        <w:jc w:val="both"/>
        <w:rPr>
          <w:rFonts w:asciiTheme="majorHAnsi" w:hAnsiTheme="majorHAnsi"/>
        </w:rPr>
      </w:pPr>
    </w:p>
    <w:p w14:paraId="506CBBA6" w14:textId="0BB5893A" w:rsidR="006760A1" w:rsidRDefault="00016DE5" w:rsidP="006760A1">
      <w:pPr>
        <w:spacing w:line="276" w:lineRule="auto"/>
        <w:jc w:val="both"/>
        <w:rPr>
          <w:rFonts w:asciiTheme="majorHAnsi" w:hAnsiTheme="majorHAnsi"/>
        </w:rPr>
      </w:pPr>
      <w:r w:rsidRPr="00E76BBE">
        <w:rPr>
          <w:rFonts w:asciiTheme="majorHAnsi" w:hAnsiTheme="majorHAnsi"/>
        </w:rPr>
        <w:t xml:space="preserve">71. </w:t>
      </w:r>
      <w:r w:rsidR="006760A1" w:rsidRPr="00E76BBE">
        <w:rPr>
          <w:rFonts w:asciiTheme="majorHAnsi" w:hAnsiTheme="majorHAnsi"/>
        </w:rPr>
        <w:t xml:space="preserve">Furthermore, this process of notifying the birth parent in advance to “warn them” that their natural child is seeking information may be seen to be stigmatising of the adoptee. Moreover, asking the birth parent “if the release of the information is likely to endanger anyone’s life” is unnecessarily alarmist on the part of the </w:t>
      </w:r>
      <w:r w:rsidR="00F77050" w:rsidRPr="00E76BBE">
        <w:rPr>
          <w:rFonts w:asciiTheme="majorHAnsi" w:hAnsiTheme="majorHAnsi"/>
        </w:rPr>
        <w:t>Agency</w:t>
      </w:r>
      <w:r w:rsidR="006760A1" w:rsidRPr="00E76BBE">
        <w:rPr>
          <w:rFonts w:asciiTheme="majorHAnsi" w:hAnsiTheme="majorHAnsi"/>
        </w:rPr>
        <w:t xml:space="preserve"> and is likely to cause distress to the birth parent. It also suggests that the adoptee may be some sort of deviant. It is obviously not the intention of the Bill</w:t>
      </w:r>
      <w:r w:rsidR="006760A1">
        <w:rPr>
          <w:rFonts w:asciiTheme="majorHAnsi" w:hAnsiTheme="majorHAnsi"/>
        </w:rPr>
        <w:t xml:space="preserve"> to give this impression but the wording </w:t>
      </w:r>
      <w:r w:rsidR="004E0F35">
        <w:rPr>
          <w:rFonts w:asciiTheme="majorHAnsi" w:hAnsiTheme="majorHAnsi"/>
        </w:rPr>
        <w:t xml:space="preserve">certainly needs to be improved </w:t>
      </w:r>
      <w:r w:rsidR="006760A1">
        <w:rPr>
          <w:rFonts w:asciiTheme="majorHAnsi" w:hAnsiTheme="majorHAnsi"/>
        </w:rPr>
        <w:t>and a better explanation of it offered in the FAQ document.</w:t>
      </w:r>
    </w:p>
    <w:p w14:paraId="7667B25B" w14:textId="77777777" w:rsidR="006760A1" w:rsidRDefault="006760A1" w:rsidP="006760A1">
      <w:pPr>
        <w:spacing w:line="276" w:lineRule="auto"/>
        <w:jc w:val="both"/>
        <w:rPr>
          <w:rFonts w:asciiTheme="majorHAnsi" w:hAnsiTheme="majorHAnsi"/>
        </w:rPr>
      </w:pPr>
    </w:p>
    <w:p w14:paraId="03325236" w14:textId="4E5E2AE5" w:rsidR="006760A1" w:rsidRPr="00050B37" w:rsidRDefault="00016DE5" w:rsidP="006760A1">
      <w:pPr>
        <w:spacing w:line="276" w:lineRule="auto"/>
        <w:jc w:val="both"/>
        <w:rPr>
          <w:rFonts w:asciiTheme="majorHAnsi" w:hAnsiTheme="majorHAnsi"/>
        </w:rPr>
      </w:pPr>
      <w:r>
        <w:rPr>
          <w:rFonts w:asciiTheme="majorHAnsi" w:hAnsiTheme="majorHAnsi"/>
        </w:rPr>
        <w:t xml:space="preserve">72. </w:t>
      </w:r>
      <w:r w:rsidR="006760A1">
        <w:rPr>
          <w:rFonts w:asciiTheme="majorHAnsi" w:hAnsiTheme="majorHAnsi"/>
        </w:rPr>
        <w:t xml:space="preserve">Contact from the </w:t>
      </w:r>
      <w:r w:rsidR="00F77050">
        <w:rPr>
          <w:rFonts w:asciiTheme="majorHAnsi" w:hAnsiTheme="majorHAnsi"/>
        </w:rPr>
        <w:t>Agency</w:t>
      </w:r>
      <w:r w:rsidR="006760A1">
        <w:rPr>
          <w:rFonts w:asciiTheme="majorHAnsi" w:hAnsiTheme="majorHAnsi"/>
        </w:rPr>
        <w:t xml:space="preserve"> may also be seen as intrusive by the birth parent. They may have put the adoption behind them many years before, and may not welcome notification from the </w:t>
      </w:r>
      <w:r w:rsidR="00F77050">
        <w:rPr>
          <w:rFonts w:asciiTheme="majorHAnsi" w:hAnsiTheme="majorHAnsi"/>
        </w:rPr>
        <w:t>Agency</w:t>
      </w:r>
      <w:r w:rsidR="006760A1">
        <w:rPr>
          <w:rFonts w:asciiTheme="majorHAnsi" w:hAnsiTheme="majorHAnsi"/>
        </w:rPr>
        <w:t xml:space="preserve"> that reawakens painful memories associated with the trauma of giving up their child. If the adoptee has already signed a written undertaking not to contact the birth parents, why do </w:t>
      </w:r>
      <w:r w:rsidR="006760A1" w:rsidRPr="00475F0D">
        <w:rPr>
          <w:rFonts w:asciiTheme="majorHAnsi" w:hAnsiTheme="majorHAnsi"/>
        </w:rPr>
        <w:t xml:space="preserve">the </w:t>
      </w:r>
      <w:r w:rsidR="00575201" w:rsidRPr="00475F0D">
        <w:rPr>
          <w:rFonts w:asciiTheme="majorHAnsi" w:hAnsiTheme="majorHAnsi"/>
        </w:rPr>
        <w:t xml:space="preserve">birth parents </w:t>
      </w:r>
      <w:r w:rsidR="006760A1" w:rsidRPr="00475F0D">
        <w:rPr>
          <w:rFonts w:asciiTheme="majorHAnsi" w:hAnsiTheme="majorHAnsi"/>
        </w:rPr>
        <w:t xml:space="preserve">need to be informed that </w:t>
      </w:r>
      <w:r w:rsidR="00575201" w:rsidRPr="00475F0D">
        <w:rPr>
          <w:rFonts w:asciiTheme="majorHAnsi" w:hAnsiTheme="majorHAnsi"/>
        </w:rPr>
        <w:t xml:space="preserve">the adoptee </w:t>
      </w:r>
      <w:r w:rsidR="006760A1" w:rsidRPr="00475F0D">
        <w:rPr>
          <w:rFonts w:asciiTheme="majorHAnsi" w:hAnsiTheme="majorHAnsi"/>
        </w:rPr>
        <w:t>is merely seeking information about his/her birth?</w:t>
      </w:r>
    </w:p>
    <w:p w14:paraId="3C888C8D" w14:textId="77777777" w:rsidR="006760A1" w:rsidRPr="00050B37" w:rsidRDefault="006760A1" w:rsidP="006760A1">
      <w:pPr>
        <w:spacing w:line="276" w:lineRule="auto"/>
        <w:jc w:val="both"/>
        <w:rPr>
          <w:rFonts w:asciiTheme="majorHAnsi" w:hAnsiTheme="majorHAnsi"/>
        </w:rPr>
      </w:pPr>
    </w:p>
    <w:p w14:paraId="5D84DA22" w14:textId="0DA06F35" w:rsidR="006760A1" w:rsidRPr="00E76BBE" w:rsidRDefault="00016DE5" w:rsidP="006760A1">
      <w:pPr>
        <w:spacing w:line="276" w:lineRule="auto"/>
        <w:jc w:val="both"/>
        <w:rPr>
          <w:rFonts w:asciiTheme="majorHAnsi" w:hAnsiTheme="majorHAnsi"/>
        </w:rPr>
      </w:pPr>
      <w:r>
        <w:rPr>
          <w:rFonts w:asciiTheme="majorHAnsi" w:hAnsiTheme="majorHAnsi"/>
        </w:rPr>
        <w:t xml:space="preserve">73. </w:t>
      </w:r>
      <w:r w:rsidR="006760A1" w:rsidRPr="00050B37">
        <w:rPr>
          <w:rFonts w:asciiTheme="majorHAnsi" w:hAnsiTheme="majorHAnsi"/>
        </w:rPr>
        <w:t xml:space="preserve">We are concerned that the written </w:t>
      </w:r>
      <w:r w:rsidR="006760A1" w:rsidRPr="00E76BBE">
        <w:rPr>
          <w:rFonts w:asciiTheme="majorHAnsi" w:hAnsiTheme="majorHAnsi"/>
        </w:rPr>
        <w:t xml:space="preserve">undertaking not to contact the birth parents (as currently described in the Bill) may be seen as </w:t>
      </w:r>
      <w:r w:rsidR="004E0F35" w:rsidRPr="00E76BBE">
        <w:rPr>
          <w:rFonts w:asciiTheme="majorHAnsi" w:hAnsiTheme="majorHAnsi"/>
        </w:rPr>
        <w:t>infantilising</w:t>
      </w:r>
      <w:r w:rsidR="006760A1" w:rsidRPr="00E76BBE">
        <w:rPr>
          <w:rFonts w:asciiTheme="majorHAnsi" w:hAnsiTheme="majorHAnsi"/>
        </w:rPr>
        <w:t xml:space="preserve"> </w:t>
      </w:r>
      <w:r w:rsidR="000F2CBC" w:rsidRPr="00E76BBE">
        <w:rPr>
          <w:rFonts w:asciiTheme="majorHAnsi" w:hAnsiTheme="majorHAnsi"/>
        </w:rPr>
        <w:t xml:space="preserve">and </w:t>
      </w:r>
      <w:r w:rsidR="006760A1" w:rsidRPr="00E76BBE">
        <w:rPr>
          <w:rFonts w:asciiTheme="majorHAnsi" w:hAnsiTheme="majorHAnsi"/>
        </w:rPr>
        <w:t>stigmatising of adoptees.</w:t>
      </w:r>
      <w:r w:rsidR="00D11EE4" w:rsidRPr="00E76BBE">
        <w:rPr>
          <w:rFonts w:asciiTheme="majorHAnsi" w:hAnsiTheme="majorHAnsi"/>
        </w:rPr>
        <w:t xml:space="preserve"> This echoes the sentiments expressed in the review</w:t>
      </w:r>
      <w:r w:rsidR="00D11EE4">
        <w:rPr>
          <w:rFonts w:asciiTheme="majorHAnsi" w:hAnsiTheme="majorHAnsi"/>
        </w:rPr>
        <w:t xml:space="preserve"> by the Adoption Rights Alliance.</w:t>
      </w:r>
      <w:r w:rsidR="00D11EE4">
        <w:rPr>
          <w:rStyle w:val="FootnoteReference"/>
          <w:rFonts w:asciiTheme="majorHAnsi" w:hAnsiTheme="majorHAnsi"/>
        </w:rPr>
        <w:footnoteReference w:id="33"/>
      </w:r>
      <w:r w:rsidR="006760A1" w:rsidRPr="00050B37">
        <w:rPr>
          <w:rFonts w:asciiTheme="majorHAnsi" w:hAnsiTheme="majorHAnsi"/>
        </w:rPr>
        <w:t xml:space="preserve"> We are also concerned that many adoptees will be offended by this treatment - it will alienate them, and will ultimately discourage them from engaging with the </w:t>
      </w:r>
      <w:r w:rsidR="00F77050">
        <w:rPr>
          <w:rFonts w:asciiTheme="majorHAnsi" w:hAnsiTheme="majorHAnsi"/>
        </w:rPr>
        <w:t>Agency</w:t>
      </w:r>
      <w:r w:rsidR="006760A1" w:rsidRPr="00050B37">
        <w:rPr>
          <w:rFonts w:asciiTheme="majorHAnsi" w:hAnsiTheme="majorHAnsi"/>
        </w:rPr>
        <w:t xml:space="preserve"> and working collaboratively with it. Instead they may turn to alternative methods of tracing their birth family (e.g. Private Investigator, DNA testing, etc). Thus a real opportunity to work collaboratively with the </w:t>
      </w:r>
      <w:r w:rsidR="00F77050">
        <w:rPr>
          <w:rFonts w:asciiTheme="majorHAnsi" w:hAnsiTheme="majorHAnsi"/>
        </w:rPr>
        <w:t>Agency</w:t>
      </w:r>
      <w:r w:rsidR="006760A1" w:rsidRPr="00050B37">
        <w:rPr>
          <w:rFonts w:asciiTheme="majorHAnsi" w:hAnsiTheme="majorHAnsi"/>
        </w:rPr>
        <w:t xml:space="preserve"> would be lost and there would be a consequent increased risk of harm </w:t>
      </w:r>
      <w:r w:rsidR="006760A1" w:rsidRPr="00E76BBE">
        <w:rPr>
          <w:rFonts w:asciiTheme="majorHAnsi" w:hAnsiTheme="majorHAnsi"/>
        </w:rPr>
        <w:t>and distress (to the adoptee, the birth parents, or other family members) resulting from the adoptee</w:t>
      </w:r>
      <w:r w:rsidR="00575201" w:rsidRPr="00E76BBE">
        <w:rPr>
          <w:rFonts w:asciiTheme="majorHAnsi" w:hAnsiTheme="majorHAnsi"/>
        </w:rPr>
        <w:t>’</w:t>
      </w:r>
      <w:r w:rsidR="006760A1" w:rsidRPr="00E76BBE">
        <w:rPr>
          <w:rFonts w:asciiTheme="majorHAnsi" w:hAnsiTheme="majorHAnsi"/>
        </w:rPr>
        <w:t>s unsupported efforts.</w:t>
      </w:r>
    </w:p>
    <w:p w14:paraId="4CB1442F" w14:textId="77777777" w:rsidR="006760A1" w:rsidRPr="00E76BBE" w:rsidRDefault="006760A1" w:rsidP="006760A1">
      <w:pPr>
        <w:spacing w:line="276" w:lineRule="auto"/>
        <w:jc w:val="both"/>
        <w:rPr>
          <w:rFonts w:asciiTheme="majorHAnsi" w:hAnsiTheme="majorHAnsi"/>
        </w:rPr>
      </w:pPr>
    </w:p>
    <w:p w14:paraId="4791A640" w14:textId="5ED6F9D3" w:rsidR="006760A1" w:rsidRDefault="00016DE5" w:rsidP="006760A1">
      <w:pPr>
        <w:spacing w:line="276" w:lineRule="auto"/>
        <w:jc w:val="both"/>
        <w:rPr>
          <w:rFonts w:asciiTheme="majorHAnsi" w:hAnsiTheme="majorHAnsi"/>
        </w:rPr>
      </w:pPr>
      <w:r w:rsidRPr="00E76BBE">
        <w:rPr>
          <w:rFonts w:asciiTheme="majorHAnsi" w:hAnsiTheme="majorHAnsi"/>
        </w:rPr>
        <w:t xml:space="preserve">74. </w:t>
      </w:r>
      <w:r w:rsidR="004E0F35" w:rsidRPr="00E76BBE">
        <w:rPr>
          <w:rFonts w:asciiTheme="majorHAnsi" w:hAnsiTheme="majorHAnsi"/>
        </w:rPr>
        <w:t>In any case, t</w:t>
      </w:r>
      <w:r w:rsidR="006760A1" w:rsidRPr="00E76BBE">
        <w:rPr>
          <w:rFonts w:asciiTheme="majorHAnsi" w:hAnsiTheme="majorHAnsi"/>
        </w:rPr>
        <w:t>he written undertaking not to contact birth parents does not appear to be legally binding and is therefore probably unenforceable. In addition, it is not mentioned in the offence section of the Bill. This raises the question of its utility</w:t>
      </w:r>
      <w:r w:rsidR="00E10CBB" w:rsidRPr="00E76BBE">
        <w:rPr>
          <w:rFonts w:asciiTheme="majorHAnsi" w:hAnsiTheme="majorHAnsi"/>
        </w:rPr>
        <w:t>.</w:t>
      </w:r>
      <w:r w:rsidR="006760A1" w:rsidRPr="00E76BBE">
        <w:rPr>
          <w:rFonts w:asciiTheme="majorHAnsi" w:hAnsiTheme="majorHAnsi"/>
        </w:rPr>
        <w:t xml:space="preserve"> We note that a previous suggestion to include</w:t>
      </w:r>
      <w:r w:rsidR="006760A1">
        <w:rPr>
          <w:rFonts w:asciiTheme="majorHAnsi" w:hAnsiTheme="majorHAnsi"/>
        </w:rPr>
        <w:t xml:space="preserve"> a “Statutory Declaration” was shelved after the Joint Oireachtas Committee on Health and Children following legal advice could find no convincing reason for its inclusion.</w:t>
      </w:r>
      <w:r w:rsidR="006760A1">
        <w:rPr>
          <w:rStyle w:val="FootnoteReference"/>
          <w:rFonts w:asciiTheme="majorHAnsi" w:hAnsiTheme="majorHAnsi"/>
        </w:rPr>
        <w:footnoteReference w:id="34"/>
      </w:r>
      <w:r w:rsidR="006760A1">
        <w:rPr>
          <w:rFonts w:asciiTheme="majorHAnsi" w:hAnsiTheme="majorHAnsi"/>
        </w:rPr>
        <w:t xml:space="preserve"> </w:t>
      </w:r>
    </w:p>
    <w:p w14:paraId="39A3C3A9" w14:textId="77777777" w:rsidR="006760A1" w:rsidRDefault="006760A1" w:rsidP="006760A1">
      <w:pPr>
        <w:spacing w:line="276" w:lineRule="auto"/>
        <w:jc w:val="both"/>
        <w:rPr>
          <w:rFonts w:asciiTheme="majorHAnsi" w:hAnsiTheme="majorHAnsi"/>
        </w:rPr>
      </w:pPr>
    </w:p>
    <w:p w14:paraId="5A95FF23" w14:textId="783B0EFB" w:rsidR="006760A1" w:rsidRPr="00050B37" w:rsidRDefault="00016DE5" w:rsidP="006760A1">
      <w:pPr>
        <w:spacing w:line="276" w:lineRule="auto"/>
        <w:jc w:val="both"/>
        <w:rPr>
          <w:rFonts w:asciiTheme="majorHAnsi" w:hAnsiTheme="majorHAnsi"/>
        </w:rPr>
      </w:pPr>
      <w:r>
        <w:rPr>
          <w:rFonts w:asciiTheme="majorHAnsi" w:hAnsiTheme="majorHAnsi"/>
        </w:rPr>
        <w:t xml:space="preserve">75. </w:t>
      </w:r>
      <w:r w:rsidR="006760A1" w:rsidRPr="00050B37">
        <w:rPr>
          <w:rFonts w:asciiTheme="majorHAnsi" w:hAnsiTheme="majorHAnsi"/>
        </w:rPr>
        <w:t xml:space="preserve">However, we are encouraged to note that the written undertaking </w:t>
      </w:r>
      <w:r w:rsidR="006760A1" w:rsidRPr="006860F1">
        <w:rPr>
          <w:rFonts w:asciiTheme="majorHAnsi" w:hAnsiTheme="majorHAnsi"/>
          <w:b/>
        </w:rPr>
        <w:t>does not preclude contacting siblings or cousins</w:t>
      </w:r>
      <w:r w:rsidR="006760A1" w:rsidRPr="00050B37">
        <w:rPr>
          <w:rFonts w:asciiTheme="majorHAnsi" w:hAnsiTheme="majorHAnsi"/>
        </w:rPr>
        <w:t xml:space="preserve">. We welcome this aspect of the Bill because it does not impede using DNA testing to search for immediate family members other than the birth parents (i.e. siblings, cousins, aunts, uncles, etc). Therefore, the adoptee using DNA testing to find birth family will remain within the law (if the Bill is passed in its current form). It would be important to emphasise this point in any future </w:t>
      </w:r>
      <w:r w:rsidR="00EC4D60">
        <w:rPr>
          <w:rFonts w:asciiTheme="majorHAnsi" w:hAnsiTheme="majorHAnsi"/>
        </w:rPr>
        <w:t>Government</w:t>
      </w:r>
      <w:r w:rsidR="006760A1" w:rsidRPr="00050B37">
        <w:rPr>
          <w:rFonts w:asciiTheme="majorHAnsi" w:hAnsiTheme="majorHAnsi"/>
        </w:rPr>
        <w:t xml:space="preserve"> memo or FAQ relating to the Bill</w:t>
      </w:r>
      <w:r w:rsidR="006760A1">
        <w:rPr>
          <w:rFonts w:asciiTheme="majorHAnsi" w:hAnsiTheme="majorHAnsi"/>
        </w:rPr>
        <w:t xml:space="preserve"> so as to reduce the risk of any unnecessary challenges to the right of adoptees to undertake DNA testing</w:t>
      </w:r>
      <w:r w:rsidR="006760A1" w:rsidRPr="00050B37">
        <w:rPr>
          <w:rFonts w:asciiTheme="majorHAnsi" w:hAnsiTheme="majorHAnsi"/>
        </w:rPr>
        <w:t>.</w:t>
      </w:r>
    </w:p>
    <w:p w14:paraId="4769CC43" w14:textId="77777777" w:rsidR="006760A1" w:rsidRPr="00050B37" w:rsidRDefault="006760A1" w:rsidP="006760A1">
      <w:pPr>
        <w:spacing w:line="276" w:lineRule="auto"/>
        <w:jc w:val="both"/>
        <w:rPr>
          <w:rFonts w:asciiTheme="majorHAnsi" w:hAnsiTheme="majorHAnsi"/>
        </w:rPr>
      </w:pPr>
    </w:p>
    <w:p w14:paraId="2B85E3C3" w14:textId="2F6B7D06" w:rsidR="009F6C36" w:rsidRPr="00050B37" w:rsidRDefault="00016DE5" w:rsidP="009F6C36">
      <w:pPr>
        <w:spacing w:line="276" w:lineRule="auto"/>
        <w:jc w:val="both"/>
        <w:rPr>
          <w:rFonts w:asciiTheme="majorHAnsi" w:hAnsiTheme="majorHAnsi"/>
        </w:rPr>
      </w:pPr>
      <w:r>
        <w:rPr>
          <w:rFonts w:asciiTheme="majorHAnsi" w:hAnsiTheme="majorHAnsi"/>
        </w:rPr>
        <w:t xml:space="preserve">76. </w:t>
      </w:r>
      <w:r w:rsidR="006760A1" w:rsidRPr="00475F0D">
        <w:rPr>
          <w:rFonts w:asciiTheme="majorHAnsi" w:hAnsiTheme="majorHAnsi"/>
        </w:rPr>
        <w:t>Children</w:t>
      </w:r>
      <w:r w:rsidR="00215D4D" w:rsidRPr="00475F0D">
        <w:rPr>
          <w:rFonts w:asciiTheme="majorHAnsi" w:hAnsiTheme="majorHAnsi"/>
        </w:rPr>
        <w:t>,</w:t>
      </w:r>
      <w:r w:rsidR="006760A1" w:rsidRPr="00475F0D">
        <w:rPr>
          <w:rFonts w:asciiTheme="majorHAnsi" w:hAnsiTheme="majorHAnsi"/>
        </w:rPr>
        <w:t xml:space="preserve"> grandchildren </w:t>
      </w:r>
      <w:r w:rsidR="00215D4D" w:rsidRPr="00475F0D">
        <w:rPr>
          <w:rFonts w:asciiTheme="majorHAnsi" w:hAnsiTheme="majorHAnsi"/>
        </w:rPr>
        <w:t xml:space="preserve">and other descendants </w:t>
      </w:r>
      <w:r w:rsidR="006760A1" w:rsidRPr="00475F0D">
        <w:rPr>
          <w:rFonts w:asciiTheme="majorHAnsi" w:hAnsiTheme="majorHAnsi"/>
        </w:rPr>
        <w:t>of an adopted</w:t>
      </w:r>
      <w:r w:rsidR="006760A1" w:rsidRPr="00050B37">
        <w:rPr>
          <w:rFonts w:asciiTheme="majorHAnsi" w:hAnsiTheme="majorHAnsi"/>
        </w:rPr>
        <w:t xml:space="preserve"> person should have access to records, particu</w:t>
      </w:r>
      <w:r w:rsidR="006760A1" w:rsidRPr="00475F0D">
        <w:rPr>
          <w:rFonts w:asciiTheme="majorHAnsi" w:hAnsiTheme="majorHAnsi"/>
        </w:rPr>
        <w:t>lar</w:t>
      </w:r>
      <w:r w:rsidR="00215D4D" w:rsidRPr="00475F0D">
        <w:rPr>
          <w:rFonts w:asciiTheme="majorHAnsi" w:hAnsiTheme="majorHAnsi"/>
        </w:rPr>
        <w:t>ly</w:t>
      </w:r>
      <w:r w:rsidR="006760A1" w:rsidRPr="00475F0D">
        <w:rPr>
          <w:rFonts w:asciiTheme="majorHAnsi" w:hAnsiTheme="majorHAnsi"/>
        </w:rPr>
        <w:t xml:space="preserve"> </w:t>
      </w:r>
      <w:r w:rsidR="006760A1" w:rsidRPr="00050B37">
        <w:rPr>
          <w:rFonts w:asciiTheme="majorHAnsi" w:hAnsiTheme="majorHAnsi"/>
        </w:rPr>
        <w:t xml:space="preserve">if the adopted person is deceased. In some circumstances, other relatives of the adopted person (e.g. siblings, nephews, nieces) should be allowed to access the records. </w:t>
      </w:r>
      <w:r w:rsidR="009F6C36" w:rsidRPr="00050B37">
        <w:rPr>
          <w:rFonts w:asciiTheme="majorHAnsi" w:hAnsiTheme="majorHAnsi"/>
        </w:rPr>
        <w:t xml:space="preserve">The Bill (and any associated memo or FAQ) should be explicit about this and </w:t>
      </w:r>
      <w:r w:rsidR="009F6C36">
        <w:rPr>
          <w:rFonts w:asciiTheme="majorHAnsi" w:hAnsiTheme="majorHAnsi"/>
        </w:rPr>
        <w:t xml:space="preserve">define </w:t>
      </w:r>
      <w:r w:rsidR="009F6C36" w:rsidRPr="00050B37">
        <w:rPr>
          <w:rFonts w:asciiTheme="majorHAnsi" w:hAnsiTheme="majorHAnsi"/>
        </w:rPr>
        <w:t xml:space="preserve">under what conditions the records can be accessed. The </w:t>
      </w:r>
      <w:r w:rsidR="009F6C36">
        <w:rPr>
          <w:rFonts w:asciiTheme="majorHAnsi" w:hAnsiTheme="majorHAnsi"/>
        </w:rPr>
        <w:t>Government</w:t>
      </w:r>
      <w:r w:rsidR="009F6C36" w:rsidRPr="00050B37">
        <w:rPr>
          <w:rFonts w:asciiTheme="majorHAnsi" w:hAnsiTheme="majorHAnsi"/>
        </w:rPr>
        <w:t xml:space="preserve"> should look for examples from the open access systems of other countries.</w:t>
      </w:r>
    </w:p>
    <w:p w14:paraId="544FFBDF" w14:textId="77777777" w:rsidR="009F6C36" w:rsidRDefault="009F6C36" w:rsidP="006760A1">
      <w:pPr>
        <w:spacing w:line="276" w:lineRule="auto"/>
        <w:jc w:val="both"/>
        <w:rPr>
          <w:rFonts w:asciiTheme="majorHAnsi" w:hAnsiTheme="majorHAnsi"/>
        </w:rPr>
      </w:pPr>
    </w:p>
    <w:p w14:paraId="3185EBE6" w14:textId="77777777" w:rsidR="006760A1" w:rsidRPr="006760A1" w:rsidRDefault="006760A1" w:rsidP="006760A1">
      <w:pPr>
        <w:sectPr w:rsidR="006760A1" w:rsidRPr="006760A1" w:rsidSect="00433E8B">
          <w:pgSz w:w="11900" w:h="16840"/>
          <w:pgMar w:top="1440" w:right="1440" w:bottom="1440" w:left="1440" w:header="708" w:footer="708" w:gutter="0"/>
          <w:cols w:space="708"/>
          <w:docGrid w:linePitch="360"/>
        </w:sectPr>
      </w:pPr>
    </w:p>
    <w:p w14:paraId="6A68CE2C" w14:textId="38EC12F0" w:rsidR="00433E8B" w:rsidRPr="00050B37" w:rsidRDefault="00433E8B" w:rsidP="00EF1204">
      <w:pPr>
        <w:pStyle w:val="Heading1"/>
        <w:numPr>
          <w:ilvl w:val="0"/>
          <w:numId w:val="17"/>
        </w:numPr>
        <w:spacing w:line="276" w:lineRule="auto"/>
        <w:jc w:val="both"/>
      </w:pPr>
      <w:bookmarkStart w:id="15" w:name="_Toc359704142"/>
      <w:r w:rsidRPr="00050B37">
        <w:lastRenderedPageBreak/>
        <w:t>Recommendations</w:t>
      </w:r>
      <w:bookmarkEnd w:id="15"/>
    </w:p>
    <w:p w14:paraId="51BA4DAB" w14:textId="77777777" w:rsidR="00433E8B" w:rsidRPr="00050B37" w:rsidRDefault="00433E8B" w:rsidP="00050B37">
      <w:pPr>
        <w:spacing w:line="276" w:lineRule="auto"/>
        <w:jc w:val="both"/>
        <w:rPr>
          <w:rFonts w:asciiTheme="majorHAnsi" w:hAnsiTheme="majorHAnsi"/>
        </w:rPr>
      </w:pPr>
    </w:p>
    <w:p w14:paraId="1963039C" w14:textId="710E9EBC" w:rsidR="00621052" w:rsidRDefault="00621052" w:rsidP="00AA2037">
      <w:pPr>
        <w:pStyle w:val="ListParagraph"/>
        <w:numPr>
          <w:ilvl w:val="0"/>
          <w:numId w:val="25"/>
        </w:numPr>
        <w:spacing w:line="276" w:lineRule="auto"/>
        <w:jc w:val="both"/>
        <w:rPr>
          <w:rFonts w:asciiTheme="majorHAnsi" w:hAnsiTheme="majorHAnsi"/>
        </w:rPr>
      </w:pPr>
      <w:r w:rsidRPr="00486389">
        <w:rPr>
          <w:rFonts w:asciiTheme="majorHAnsi" w:hAnsiTheme="majorHAnsi"/>
        </w:rPr>
        <w:t xml:space="preserve">Incorporate DNA testing </w:t>
      </w:r>
      <w:r>
        <w:rPr>
          <w:rFonts w:asciiTheme="majorHAnsi" w:hAnsiTheme="majorHAnsi"/>
        </w:rPr>
        <w:t>as a routine part of the tracing procedure</w:t>
      </w:r>
      <w:r w:rsidR="00F446D0">
        <w:rPr>
          <w:rFonts w:asciiTheme="majorHAnsi" w:hAnsiTheme="majorHAnsi"/>
        </w:rPr>
        <w:t>.</w:t>
      </w:r>
    </w:p>
    <w:p w14:paraId="193C49E8" w14:textId="77777777" w:rsidR="00621052" w:rsidRPr="00486389" w:rsidRDefault="00621052" w:rsidP="00621052">
      <w:pPr>
        <w:pStyle w:val="ListParagraph"/>
        <w:spacing w:line="276" w:lineRule="auto"/>
        <w:jc w:val="both"/>
        <w:rPr>
          <w:rFonts w:asciiTheme="majorHAnsi" w:hAnsiTheme="majorHAnsi"/>
        </w:rPr>
      </w:pPr>
    </w:p>
    <w:p w14:paraId="68A0A74D" w14:textId="75A5B49B" w:rsidR="00621052" w:rsidRDefault="00E10CBB" w:rsidP="00AA2037">
      <w:pPr>
        <w:pStyle w:val="ListParagraph"/>
        <w:numPr>
          <w:ilvl w:val="0"/>
          <w:numId w:val="25"/>
        </w:numPr>
        <w:spacing w:line="276" w:lineRule="auto"/>
        <w:jc w:val="both"/>
        <w:rPr>
          <w:rFonts w:asciiTheme="majorHAnsi" w:hAnsiTheme="majorHAnsi"/>
        </w:rPr>
      </w:pPr>
      <w:r>
        <w:rPr>
          <w:rFonts w:asciiTheme="majorHAnsi" w:hAnsiTheme="majorHAnsi"/>
        </w:rPr>
        <w:t>Include</w:t>
      </w:r>
      <w:r w:rsidR="00621052" w:rsidRPr="00486389">
        <w:rPr>
          <w:rFonts w:asciiTheme="majorHAnsi" w:hAnsiTheme="majorHAnsi"/>
        </w:rPr>
        <w:t xml:space="preserve"> dedicated DNA</w:t>
      </w:r>
      <w:r w:rsidR="00621052">
        <w:rPr>
          <w:rFonts w:asciiTheme="majorHAnsi" w:hAnsiTheme="majorHAnsi"/>
        </w:rPr>
        <w:t>-trained staff</w:t>
      </w:r>
      <w:r w:rsidR="00621052" w:rsidRPr="00486389">
        <w:rPr>
          <w:rFonts w:asciiTheme="majorHAnsi" w:hAnsiTheme="majorHAnsi"/>
        </w:rPr>
        <w:t xml:space="preserve"> </w:t>
      </w:r>
      <w:r w:rsidR="00621052">
        <w:rPr>
          <w:rFonts w:asciiTheme="majorHAnsi" w:hAnsiTheme="majorHAnsi"/>
        </w:rPr>
        <w:t xml:space="preserve">(including professional genetic genealogists) </w:t>
      </w:r>
      <w:r w:rsidR="00621052" w:rsidRPr="00486389">
        <w:rPr>
          <w:rFonts w:asciiTheme="majorHAnsi" w:hAnsiTheme="majorHAnsi"/>
        </w:rPr>
        <w:t xml:space="preserve">as part of the </w:t>
      </w:r>
      <w:r w:rsidR="00F77050">
        <w:rPr>
          <w:rFonts w:asciiTheme="majorHAnsi" w:hAnsiTheme="majorHAnsi"/>
        </w:rPr>
        <w:t>Agency</w:t>
      </w:r>
      <w:r w:rsidR="00621052" w:rsidRPr="00486389">
        <w:rPr>
          <w:rFonts w:asciiTheme="majorHAnsi" w:hAnsiTheme="majorHAnsi"/>
        </w:rPr>
        <w:t xml:space="preserve"> </w:t>
      </w:r>
      <w:r w:rsidR="00621052">
        <w:rPr>
          <w:rFonts w:asciiTheme="majorHAnsi" w:hAnsiTheme="majorHAnsi"/>
        </w:rPr>
        <w:t xml:space="preserve">team </w:t>
      </w:r>
      <w:r w:rsidR="00621052" w:rsidRPr="00486389">
        <w:rPr>
          <w:rFonts w:asciiTheme="majorHAnsi" w:hAnsiTheme="majorHAnsi"/>
        </w:rPr>
        <w:t>to a</w:t>
      </w:r>
      <w:r w:rsidR="00F446D0">
        <w:rPr>
          <w:rFonts w:asciiTheme="majorHAnsi" w:hAnsiTheme="majorHAnsi"/>
        </w:rPr>
        <w:t>ssist with tracing birth family.</w:t>
      </w:r>
    </w:p>
    <w:p w14:paraId="72676A2F" w14:textId="77777777" w:rsidR="00621052" w:rsidRPr="00621052" w:rsidRDefault="00621052" w:rsidP="00621052">
      <w:pPr>
        <w:spacing w:line="276" w:lineRule="auto"/>
        <w:jc w:val="both"/>
        <w:rPr>
          <w:rFonts w:asciiTheme="majorHAnsi" w:hAnsiTheme="majorHAnsi"/>
        </w:rPr>
      </w:pPr>
    </w:p>
    <w:p w14:paraId="31E73311" w14:textId="5EED7268" w:rsidR="00621052" w:rsidRPr="00E76BBE" w:rsidRDefault="00621052" w:rsidP="00AA2037">
      <w:pPr>
        <w:pStyle w:val="ListParagraph"/>
        <w:numPr>
          <w:ilvl w:val="0"/>
          <w:numId w:val="25"/>
        </w:numPr>
        <w:spacing w:line="276" w:lineRule="auto"/>
        <w:jc w:val="both"/>
        <w:rPr>
          <w:rFonts w:asciiTheme="majorHAnsi" w:hAnsiTheme="majorHAnsi"/>
        </w:rPr>
      </w:pPr>
      <w:r>
        <w:rPr>
          <w:rFonts w:asciiTheme="majorHAnsi" w:hAnsiTheme="majorHAnsi"/>
        </w:rPr>
        <w:t xml:space="preserve">As a </w:t>
      </w:r>
      <w:r w:rsidRPr="00E76BBE">
        <w:rPr>
          <w:rFonts w:asciiTheme="majorHAnsi" w:hAnsiTheme="majorHAnsi"/>
        </w:rPr>
        <w:t xml:space="preserve">matter of urgency, develop training packs and educational materials </w:t>
      </w:r>
      <w:r w:rsidR="00E10CBB" w:rsidRPr="00E76BBE">
        <w:rPr>
          <w:rFonts w:asciiTheme="majorHAnsi" w:hAnsiTheme="majorHAnsi"/>
        </w:rPr>
        <w:t xml:space="preserve">and courses </w:t>
      </w:r>
      <w:r w:rsidRPr="00E76BBE">
        <w:rPr>
          <w:rFonts w:asciiTheme="majorHAnsi" w:hAnsiTheme="majorHAnsi"/>
        </w:rPr>
        <w:t>to assist adoptees using DNA to trace their birth family, and (most importantly) how to go about making first contact with their immediate birth family (half-siblings &amp; first cousins)</w:t>
      </w:r>
      <w:r w:rsidR="00F446D0" w:rsidRPr="00E76BBE">
        <w:rPr>
          <w:rFonts w:asciiTheme="majorHAnsi" w:hAnsiTheme="majorHAnsi"/>
        </w:rPr>
        <w:t xml:space="preserve"> and building a new relationship with them.</w:t>
      </w:r>
    </w:p>
    <w:p w14:paraId="16623D2C" w14:textId="77777777" w:rsidR="00621052" w:rsidRPr="00E76BBE" w:rsidRDefault="00621052" w:rsidP="00621052">
      <w:pPr>
        <w:spacing w:line="276" w:lineRule="auto"/>
        <w:jc w:val="both"/>
        <w:rPr>
          <w:rFonts w:asciiTheme="majorHAnsi" w:hAnsiTheme="majorHAnsi"/>
        </w:rPr>
      </w:pPr>
    </w:p>
    <w:p w14:paraId="5F4D463D" w14:textId="564AF784" w:rsidR="00486389" w:rsidRPr="00E76BBE" w:rsidRDefault="00486389" w:rsidP="00AA2037">
      <w:pPr>
        <w:pStyle w:val="ListParagraph"/>
        <w:numPr>
          <w:ilvl w:val="0"/>
          <w:numId w:val="25"/>
        </w:numPr>
        <w:spacing w:line="276" w:lineRule="auto"/>
        <w:jc w:val="both"/>
        <w:rPr>
          <w:rFonts w:asciiTheme="majorHAnsi" w:hAnsiTheme="majorHAnsi"/>
        </w:rPr>
      </w:pPr>
      <w:r w:rsidRPr="00E76BBE">
        <w:rPr>
          <w:rFonts w:asciiTheme="majorHAnsi" w:hAnsiTheme="majorHAnsi"/>
        </w:rPr>
        <w:t xml:space="preserve">Publish an annual report </w:t>
      </w:r>
      <w:r w:rsidR="00230C21" w:rsidRPr="00E76BBE">
        <w:rPr>
          <w:rFonts w:asciiTheme="majorHAnsi" w:hAnsiTheme="majorHAnsi"/>
        </w:rPr>
        <w:t>of aggregated data from</w:t>
      </w:r>
      <w:r w:rsidRPr="00E76BBE">
        <w:rPr>
          <w:rFonts w:asciiTheme="majorHAnsi" w:hAnsiTheme="majorHAnsi"/>
        </w:rPr>
        <w:t xml:space="preserve"> RACE &amp; NACPR</w:t>
      </w:r>
      <w:r w:rsidR="00230C21" w:rsidRPr="00E76BBE">
        <w:rPr>
          <w:rFonts w:asciiTheme="majorHAnsi" w:hAnsiTheme="majorHAnsi"/>
        </w:rPr>
        <w:t xml:space="preserve">, as well as an annual </w:t>
      </w:r>
      <w:r w:rsidR="00F77050" w:rsidRPr="00E76BBE">
        <w:rPr>
          <w:rFonts w:asciiTheme="majorHAnsi" w:hAnsiTheme="majorHAnsi"/>
        </w:rPr>
        <w:t>Agency</w:t>
      </w:r>
      <w:r w:rsidR="00230C21" w:rsidRPr="00E76BBE">
        <w:rPr>
          <w:rFonts w:asciiTheme="majorHAnsi" w:hAnsiTheme="majorHAnsi"/>
        </w:rPr>
        <w:t xml:space="preserve"> report, in order to efficiently monitor progress</w:t>
      </w:r>
      <w:r w:rsidR="00F446D0" w:rsidRPr="00E76BBE">
        <w:rPr>
          <w:rFonts w:asciiTheme="majorHAnsi" w:hAnsiTheme="majorHAnsi"/>
        </w:rPr>
        <w:t>.</w:t>
      </w:r>
    </w:p>
    <w:p w14:paraId="0C637769" w14:textId="77777777" w:rsidR="00621052" w:rsidRPr="00E76BBE" w:rsidRDefault="00621052" w:rsidP="00621052">
      <w:pPr>
        <w:pStyle w:val="ListParagraph"/>
        <w:spacing w:line="276" w:lineRule="auto"/>
        <w:jc w:val="both"/>
        <w:rPr>
          <w:rFonts w:asciiTheme="majorHAnsi" w:hAnsiTheme="majorHAnsi"/>
        </w:rPr>
      </w:pPr>
    </w:p>
    <w:p w14:paraId="78007D56" w14:textId="150666D6" w:rsidR="007C4811" w:rsidRPr="00E76BBE" w:rsidRDefault="007C4811" w:rsidP="00AA2037">
      <w:pPr>
        <w:pStyle w:val="ListParagraph"/>
        <w:numPr>
          <w:ilvl w:val="0"/>
          <w:numId w:val="25"/>
        </w:numPr>
        <w:spacing w:line="276" w:lineRule="auto"/>
        <w:jc w:val="both"/>
        <w:rPr>
          <w:rFonts w:asciiTheme="majorHAnsi" w:hAnsiTheme="majorHAnsi"/>
        </w:rPr>
      </w:pPr>
      <w:r w:rsidRPr="00E76BBE">
        <w:rPr>
          <w:rFonts w:asciiTheme="majorHAnsi" w:hAnsiTheme="majorHAnsi"/>
        </w:rPr>
        <w:t>Revise the current proposals to allow an open access system to adoption records</w:t>
      </w:r>
      <w:r w:rsidR="00F446D0" w:rsidRPr="00E76BBE">
        <w:rPr>
          <w:rFonts w:asciiTheme="majorHAnsi" w:hAnsiTheme="majorHAnsi"/>
        </w:rPr>
        <w:t>.</w:t>
      </w:r>
    </w:p>
    <w:p w14:paraId="45D5440D" w14:textId="77777777" w:rsidR="007C4811" w:rsidRPr="00E76BBE" w:rsidRDefault="007C4811" w:rsidP="007C4811">
      <w:pPr>
        <w:pStyle w:val="ListParagraph"/>
        <w:spacing w:line="276" w:lineRule="auto"/>
        <w:jc w:val="both"/>
        <w:rPr>
          <w:rFonts w:asciiTheme="majorHAnsi" w:hAnsiTheme="majorHAnsi"/>
        </w:rPr>
      </w:pPr>
    </w:p>
    <w:p w14:paraId="28004880" w14:textId="77777777" w:rsidR="007C4811" w:rsidRPr="00E76BBE" w:rsidRDefault="007C4811" w:rsidP="007C4811">
      <w:pPr>
        <w:pStyle w:val="ListParagraph"/>
        <w:spacing w:line="276" w:lineRule="auto"/>
        <w:ind w:left="0"/>
        <w:jc w:val="both"/>
        <w:rPr>
          <w:rFonts w:asciiTheme="majorHAnsi" w:hAnsiTheme="majorHAnsi"/>
        </w:rPr>
      </w:pPr>
    </w:p>
    <w:p w14:paraId="58EC7906" w14:textId="77777777" w:rsidR="00F446D0" w:rsidRPr="00E76BBE" w:rsidRDefault="00F446D0" w:rsidP="007C4811">
      <w:pPr>
        <w:pStyle w:val="ListParagraph"/>
        <w:spacing w:line="276" w:lineRule="auto"/>
        <w:ind w:left="0"/>
        <w:jc w:val="both"/>
        <w:rPr>
          <w:rFonts w:asciiTheme="majorHAnsi" w:hAnsiTheme="majorHAnsi"/>
        </w:rPr>
      </w:pPr>
    </w:p>
    <w:p w14:paraId="702935C3" w14:textId="22F68F78" w:rsidR="007C4811" w:rsidRPr="00E76BBE" w:rsidRDefault="007C4811" w:rsidP="007C4811">
      <w:pPr>
        <w:pStyle w:val="ListParagraph"/>
        <w:spacing w:line="276" w:lineRule="auto"/>
        <w:ind w:left="0"/>
        <w:jc w:val="both"/>
        <w:rPr>
          <w:rFonts w:asciiTheme="majorHAnsi" w:hAnsiTheme="majorHAnsi"/>
        </w:rPr>
      </w:pPr>
      <w:r w:rsidRPr="00E76BBE">
        <w:rPr>
          <w:rFonts w:asciiTheme="majorHAnsi" w:hAnsiTheme="majorHAnsi"/>
        </w:rPr>
        <w:t xml:space="preserve">We, as signatories of this submission and as members of the genetic genealogy community in Ireland, are </w:t>
      </w:r>
      <w:r w:rsidR="00E10CBB" w:rsidRPr="00E76BBE">
        <w:rPr>
          <w:rFonts w:asciiTheme="majorHAnsi" w:hAnsiTheme="majorHAnsi"/>
        </w:rPr>
        <w:t>ready and willing</w:t>
      </w:r>
      <w:r w:rsidRPr="00E76BBE">
        <w:rPr>
          <w:rFonts w:asciiTheme="majorHAnsi" w:hAnsiTheme="majorHAnsi"/>
        </w:rPr>
        <w:t xml:space="preserve"> to </w:t>
      </w:r>
      <w:r w:rsidR="00E10CBB" w:rsidRPr="00E76BBE">
        <w:rPr>
          <w:rFonts w:asciiTheme="majorHAnsi" w:hAnsiTheme="majorHAnsi"/>
        </w:rPr>
        <w:t>assist</w:t>
      </w:r>
      <w:r w:rsidRPr="00E76BBE">
        <w:rPr>
          <w:rFonts w:asciiTheme="majorHAnsi" w:hAnsiTheme="majorHAnsi"/>
        </w:rPr>
        <w:t xml:space="preserve"> the Minister in any way we can to achieve these recommendations.</w:t>
      </w:r>
    </w:p>
    <w:p w14:paraId="55BD2BAF" w14:textId="77777777" w:rsidR="007C4811" w:rsidRPr="00E76BBE" w:rsidRDefault="007C4811" w:rsidP="007C4811">
      <w:pPr>
        <w:pStyle w:val="ListParagraph"/>
        <w:spacing w:line="276" w:lineRule="auto"/>
        <w:ind w:left="0"/>
        <w:jc w:val="both"/>
        <w:rPr>
          <w:rFonts w:asciiTheme="majorHAnsi" w:hAnsiTheme="majorHAnsi"/>
        </w:rPr>
      </w:pPr>
    </w:p>
    <w:p w14:paraId="5541C8E4" w14:textId="30BBFB4D" w:rsidR="007C4811" w:rsidRPr="00E76BBE" w:rsidRDefault="007C4811" w:rsidP="00016DE5">
      <w:pPr>
        <w:pStyle w:val="ListParagraph"/>
        <w:spacing w:line="276" w:lineRule="auto"/>
        <w:ind w:left="1440"/>
        <w:jc w:val="both"/>
        <w:rPr>
          <w:rFonts w:asciiTheme="majorHAnsi" w:hAnsiTheme="majorHAnsi"/>
          <w:i/>
        </w:rPr>
      </w:pPr>
      <w:r w:rsidRPr="00E76BBE">
        <w:rPr>
          <w:rFonts w:asciiTheme="majorHAnsi" w:hAnsiTheme="majorHAnsi"/>
          <w:i/>
        </w:rPr>
        <w:t>Paddy Waldron</w:t>
      </w:r>
    </w:p>
    <w:p w14:paraId="57C4B761" w14:textId="607BFFEF" w:rsidR="007C4811" w:rsidRPr="00E76BBE" w:rsidRDefault="007C4811" w:rsidP="00016DE5">
      <w:pPr>
        <w:pStyle w:val="ListParagraph"/>
        <w:spacing w:line="276" w:lineRule="auto"/>
        <w:ind w:left="1440"/>
        <w:jc w:val="both"/>
        <w:rPr>
          <w:rFonts w:asciiTheme="majorHAnsi" w:hAnsiTheme="majorHAnsi"/>
          <w:i/>
        </w:rPr>
      </w:pPr>
      <w:r w:rsidRPr="00E76BBE">
        <w:rPr>
          <w:rFonts w:asciiTheme="majorHAnsi" w:hAnsiTheme="majorHAnsi"/>
          <w:i/>
        </w:rPr>
        <w:t>Maurice Gleeson</w:t>
      </w:r>
    </w:p>
    <w:p w14:paraId="36A48480" w14:textId="4596C2EF" w:rsidR="007C4811" w:rsidRPr="00E76BBE" w:rsidRDefault="007C4811" w:rsidP="00016DE5">
      <w:pPr>
        <w:pStyle w:val="ListParagraph"/>
        <w:spacing w:line="276" w:lineRule="auto"/>
        <w:ind w:left="1440"/>
        <w:jc w:val="both"/>
        <w:rPr>
          <w:rFonts w:asciiTheme="majorHAnsi" w:hAnsiTheme="majorHAnsi"/>
          <w:i/>
        </w:rPr>
      </w:pPr>
      <w:r w:rsidRPr="00E76BBE">
        <w:rPr>
          <w:rFonts w:asciiTheme="majorHAnsi" w:hAnsiTheme="majorHAnsi"/>
          <w:i/>
        </w:rPr>
        <w:t>Martine Brennan</w:t>
      </w:r>
    </w:p>
    <w:p w14:paraId="10166113" w14:textId="649CB46F" w:rsidR="007C4811" w:rsidRPr="00E76BBE" w:rsidRDefault="007C4811" w:rsidP="00016DE5">
      <w:pPr>
        <w:pStyle w:val="ListParagraph"/>
        <w:spacing w:line="276" w:lineRule="auto"/>
        <w:ind w:left="1440"/>
        <w:jc w:val="both"/>
        <w:rPr>
          <w:rFonts w:asciiTheme="majorHAnsi" w:hAnsiTheme="majorHAnsi"/>
          <w:i/>
        </w:rPr>
      </w:pPr>
      <w:r w:rsidRPr="00E76BBE">
        <w:rPr>
          <w:rFonts w:asciiTheme="majorHAnsi" w:hAnsiTheme="majorHAnsi"/>
          <w:i/>
        </w:rPr>
        <w:t>Gerard Corcoran</w:t>
      </w:r>
    </w:p>
    <w:p w14:paraId="43C12B08" w14:textId="560C6428" w:rsidR="007C4811" w:rsidRPr="00E76BBE" w:rsidRDefault="007C4811" w:rsidP="00016DE5">
      <w:pPr>
        <w:pStyle w:val="ListParagraph"/>
        <w:spacing w:line="276" w:lineRule="auto"/>
        <w:ind w:left="1440"/>
        <w:jc w:val="both"/>
        <w:rPr>
          <w:rFonts w:asciiTheme="majorHAnsi" w:hAnsiTheme="majorHAnsi"/>
          <w:i/>
        </w:rPr>
      </w:pPr>
      <w:r w:rsidRPr="00E76BBE">
        <w:rPr>
          <w:rFonts w:asciiTheme="majorHAnsi" w:hAnsiTheme="majorHAnsi"/>
          <w:i/>
        </w:rPr>
        <w:t>Finbar O Mahony</w:t>
      </w:r>
    </w:p>
    <w:p w14:paraId="6AC3010E" w14:textId="346B25DA" w:rsidR="007C4811" w:rsidRPr="00E76BBE" w:rsidRDefault="007C4811" w:rsidP="00016DE5">
      <w:pPr>
        <w:pStyle w:val="ListParagraph"/>
        <w:spacing w:line="276" w:lineRule="auto"/>
        <w:ind w:left="1440"/>
        <w:jc w:val="both"/>
        <w:rPr>
          <w:rFonts w:asciiTheme="majorHAnsi" w:hAnsiTheme="majorHAnsi"/>
          <w:i/>
        </w:rPr>
      </w:pPr>
      <w:r w:rsidRPr="00E76BBE">
        <w:rPr>
          <w:rFonts w:asciiTheme="majorHAnsi" w:hAnsiTheme="majorHAnsi"/>
          <w:i/>
        </w:rPr>
        <w:t>Margaret Jordan</w:t>
      </w:r>
    </w:p>
    <w:p w14:paraId="56FEFC03" w14:textId="77777777" w:rsidR="00433E8B" w:rsidRPr="00E76BBE" w:rsidRDefault="00433E8B" w:rsidP="00621052">
      <w:pPr>
        <w:spacing w:line="276" w:lineRule="auto"/>
        <w:jc w:val="both"/>
        <w:rPr>
          <w:rFonts w:asciiTheme="majorHAnsi" w:hAnsiTheme="majorHAnsi"/>
        </w:rPr>
      </w:pPr>
    </w:p>
    <w:p w14:paraId="5736B020" w14:textId="77777777" w:rsidR="00AB458E" w:rsidRPr="00050B37" w:rsidRDefault="00AB458E" w:rsidP="00621052">
      <w:pPr>
        <w:spacing w:line="276" w:lineRule="auto"/>
        <w:jc w:val="both"/>
        <w:rPr>
          <w:rFonts w:asciiTheme="majorHAnsi" w:hAnsiTheme="majorHAnsi"/>
        </w:rPr>
      </w:pPr>
    </w:p>
    <w:p w14:paraId="4BB983FC" w14:textId="77777777" w:rsidR="00486389" w:rsidRDefault="00486389" w:rsidP="00621052">
      <w:pPr>
        <w:pStyle w:val="Heading1"/>
        <w:numPr>
          <w:ilvl w:val="0"/>
          <w:numId w:val="17"/>
        </w:numPr>
        <w:spacing w:line="276" w:lineRule="auto"/>
        <w:jc w:val="both"/>
        <w:sectPr w:rsidR="00486389" w:rsidSect="00433E8B">
          <w:pgSz w:w="11900" w:h="16840"/>
          <w:pgMar w:top="1440" w:right="1440" w:bottom="1440" w:left="1440" w:header="708" w:footer="708" w:gutter="0"/>
          <w:cols w:space="708"/>
          <w:docGrid w:linePitch="360"/>
        </w:sectPr>
      </w:pPr>
    </w:p>
    <w:p w14:paraId="680FA38C" w14:textId="67232E71" w:rsidR="00AB458E" w:rsidRPr="00050B37" w:rsidRDefault="00AB458E" w:rsidP="00EF1204">
      <w:pPr>
        <w:pStyle w:val="Heading1"/>
        <w:numPr>
          <w:ilvl w:val="0"/>
          <w:numId w:val="17"/>
        </w:numPr>
        <w:spacing w:line="276" w:lineRule="auto"/>
        <w:jc w:val="both"/>
      </w:pPr>
      <w:bookmarkStart w:id="16" w:name="_Toc359704143"/>
      <w:r w:rsidRPr="00050B37">
        <w:lastRenderedPageBreak/>
        <w:t>Sources &amp; Links</w:t>
      </w:r>
      <w:bookmarkEnd w:id="16"/>
    </w:p>
    <w:p w14:paraId="193EB3C9" w14:textId="77777777" w:rsidR="005A1648" w:rsidRPr="005A1648" w:rsidRDefault="005A1648" w:rsidP="00050B37">
      <w:pPr>
        <w:spacing w:line="276" w:lineRule="auto"/>
        <w:jc w:val="both"/>
        <w:rPr>
          <w:rFonts w:asciiTheme="majorHAnsi" w:hAnsiTheme="majorHAnsi"/>
        </w:rPr>
      </w:pPr>
    </w:p>
    <w:p w14:paraId="50435639" w14:textId="47281D02" w:rsidR="005A1648" w:rsidRDefault="00E6525F" w:rsidP="005A1648">
      <w:pPr>
        <w:rPr>
          <w:rFonts w:asciiTheme="majorHAnsi" w:eastAsia="Times New Roman" w:hAnsiTheme="majorHAnsi" w:cs="Times New Roman"/>
          <w:color w:val="000000"/>
        </w:rPr>
      </w:pPr>
      <w:r>
        <w:rPr>
          <w:rFonts w:asciiTheme="majorHAnsi" w:eastAsia="Times New Roman" w:hAnsiTheme="majorHAnsi" w:cs="Times New Roman"/>
          <w:b/>
          <w:color w:val="000000"/>
        </w:rPr>
        <w:t>“</w:t>
      </w:r>
      <w:r w:rsidR="005A1648" w:rsidRPr="00230C21">
        <w:rPr>
          <w:rFonts w:asciiTheme="majorHAnsi" w:eastAsia="Times New Roman" w:hAnsiTheme="majorHAnsi" w:cs="Times New Roman"/>
          <w:b/>
          <w:color w:val="000000"/>
        </w:rPr>
        <w:t xml:space="preserve">Adoptee </w:t>
      </w:r>
      <w:r>
        <w:rPr>
          <w:rFonts w:asciiTheme="majorHAnsi" w:eastAsia="Times New Roman" w:hAnsiTheme="majorHAnsi" w:cs="Times New Roman"/>
          <w:b/>
          <w:color w:val="000000"/>
        </w:rPr>
        <w:t xml:space="preserve">Testing </w:t>
      </w:r>
      <w:r w:rsidRPr="00230C21">
        <w:rPr>
          <w:rFonts w:asciiTheme="majorHAnsi" w:eastAsia="Times New Roman" w:hAnsiTheme="majorHAnsi" w:cs="Times New Roman"/>
          <w:b/>
          <w:color w:val="000000"/>
        </w:rPr>
        <w:t>2016</w:t>
      </w:r>
      <w:r>
        <w:rPr>
          <w:rFonts w:asciiTheme="majorHAnsi" w:eastAsia="Times New Roman" w:hAnsiTheme="majorHAnsi" w:cs="Times New Roman"/>
          <w:b/>
          <w:color w:val="000000"/>
        </w:rPr>
        <w:t>”</w:t>
      </w:r>
      <w:r>
        <w:rPr>
          <w:rFonts w:asciiTheme="majorHAnsi" w:eastAsia="Times New Roman" w:hAnsiTheme="majorHAnsi" w:cs="Times New Roman"/>
          <w:color w:val="000000"/>
        </w:rPr>
        <w:t xml:space="preserve"> </w:t>
      </w:r>
      <w:r w:rsidR="005A1648" w:rsidRPr="00230C21">
        <w:rPr>
          <w:rFonts w:asciiTheme="majorHAnsi" w:eastAsia="Times New Roman" w:hAnsiTheme="majorHAnsi" w:cs="Times New Roman"/>
          <w:b/>
          <w:color w:val="000000"/>
        </w:rPr>
        <w:t>Survey</w:t>
      </w:r>
      <w:r>
        <w:rPr>
          <w:rFonts w:asciiTheme="majorHAnsi" w:eastAsia="Times New Roman" w:hAnsiTheme="majorHAnsi" w:cs="Times New Roman"/>
          <w:b/>
          <w:color w:val="000000"/>
        </w:rPr>
        <w:t xml:space="preserve"> </w:t>
      </w:r>
      <w:r w:rsidR="00230C21">
        <w:rPr>
          <w:rFonts w:asciiTheme="majorHAnsi" w:eastAsia="Times New Roman" w:hAnsiTheme="majorHAnsi" w:cs="Times New Roman"/>
          <w:color w:val="000000"/>
        </w:rPr>
        <w:t>– available at …</w:t>
      </w:r>
    </w:p>
    <w:p w14:paraId="7D793DE6" w14:textId="0E6EB5EC" w:rsidR="00215D4D" w:rsidRPr="00475F0D" w:rsidRDefault="00A92D05" w:rsidP="005A1648">
      <w:pPr>
        <w:rPr>
          <w:rFonts w:asciiTheme="majorHAnsi" w:eastAsia="Times New Roman" w:hAnsiTheme="majorHAnsi" w:cs="Times New Roman"/>
        </w:rPr>
      </w:pPr>
      <w:hyperlink r:id="rId11" w:history="1">
        <w:r w:rsidR="00475F0D" w:rsidRPr="005E3490">
          <w:rPr>
            <w:rStyle w:val="Hyperlink"/>
            <w:rFonts w:asciiTheme="majorHAnsi" w:eastAsia="Times New Roman" w:hAnsiTheme="majorHAnsi" w:cs="Times New Roman"/>
          </w:rPr>
          <w:t>https://www.facebook.com/groups/DNADetectives/permalink/1200136676724114/</w:t>
        </w:r>
      </w:hyperlink>
      <w:r w:rsidR="00475F0D">
        <w:rPr>
          <w:rFonts w:asciiTheme="majorHAnsi" w:eastAsia="Times New Roman" w:hAnsiTheme="majorHAnsi" w:cs="Times New Roman"/>
        </w:rPr>
        <w:t xml:space="preserve"> </w:t>
      </w:r>
    </w:p>
    <w:p w14:paraId="0D9A1E57" w14:textId="77777777" w:rsidR="00215D4D" w:rsidRDefault="00215D4D" w:rsidP="005A1648"/>
    <w:p w14:paraId="54428620" w14:textId="60A5EF8D" w:rsidR="00F175E2" w:rsidRDefault="00F175E2" w:rsidP="005A1648">
      <w:r w:rsidRPr="00F175E2">
        <w:rPr>
          <w:b/>
        </w:rPr>
        <w:t>DNA Detectives Facebook group</w:t>
      </w:r>
      <w:r>
        <w:t xml:space="preserve"> – available at …</w:t>
      </w:r>
    </w:p>
    <w:p w14:paraId="58E3E331" w14:textId="681298AA" w:rsidR="00F175E2" w:rsidRPr="005A1648" w:rsidRDefault="00A92D05" w:rsidP="005A1648">
      <w:pPr>
        <w:rPr>
          <w:rFonts w:asciiTheme="majorHAnsi" w:eastAsia="Times New Roman" w:hAnsiTheme="majorHAnsi" w:cs="Times New Roman"/>
        </w:rPr>
      </w:pPr>
      <w:hyperlink r:id="rId12" w:history="1">
        <w:r w:rsidR="00F175E2" w:rsidRPr="005E3490">
          <w:rPr>
            <w:rStyle w:val="Hyperlink"/>
            <w:rFonts w:asciiTheme="majorHAnsi" w:eastAsia="Times New Roman" w:hAnsiTheme="majorHAnsi" w:cs="Times New Roman"/>
          </w:rPr>
          <w:t>https://www.facebook.com/groups/DNADetectives/</w:t>
        </w:r>
      </w:hyperlink>
      <w:r w:rsidR="00F175E2">
        <w:rPr>
          <w:rFonts w:asciiTheme="majorHAnsi" w:eastAsia="Times New Roman" w:hAnsiTheme="majorHAnsi" w:cs="Times New Roman"/>
        </w:rPr>
        <w:t xml:space="preserve"> </w:t>
      </w:r>
    </w:p>
    <w:p w14:paraId="5881DDE3" w14:textId="77777777" w:rsidR="005A1648" w:rsidRPr="005A1648" w:rsidRDefault="005A1648" w:rsidP="00050B37">
      <w:pPr>
        <w:spacing w:line="276" w:lineRule="auto"/>
        <w:jc w:val="both"/>
        <w:rPr>
          <w:rFonts w:asciiTheme="majorHAnsi" w:hAnsiTheme="majorHAnsi"/>
        </w:rPr>
      </w:pPr>
    </w:p>
    <w:p w14:paraId="5BCBFBE9" w14:textId="5EA2A2A6" w:rsidR="005A1648" w:rsidRDefault="005A1648" w:rsidP="005A1648">
      <w:pPr>
        <w:rPr>
          <w:rStyle w:val="apple-converted-space"/>
          <w:rFonts w:asciiTheme="majorHAnsi" w:eastAsia="Times New Roman" w:hAnsiTheme="majorHAnsi" w:cs="Times New Roman"/>
          <w:color w:val="000000"/>
        </w:rPr>
      </w:pPr>
      <w:r w:rsidRPr="00230C21">
        <w:rPr>
          <w:rFonts w:asciiTheme="majorHAnsi" w:eastAsia="Times New Roman" w:hAnsiTheme="majorHAnsi" w:cs="Times New Roman"/>
          <w:b/>
          <w:color w:val="000000"/>
        </w:rPr>
        <w:t>Question &amp; Answers: Adoption (Information and Tracing) Bill 2016</w:t>
      </w:r>
      <w:r w:rsidRPr="005A1648">
        <w:rPr>
          <w:rFonts w:asciiTheme="majorHAnsi" w:eastAsia="Times New Roman" w:hAnsiTheme="majorHAnsi" w:cs="Times New Roman"/>
          <w:color w:val="000000"/>
        </w:rPr>
        <w:t xml:space="preserve"> - available at</w:t>
      </w:r>
      <w:r>
        <w:rPr>
          <w:rFonts w:asciiTheme="majorHAnsi" w:eastAsia="Times New Roman" w:hAnsiTheme="majorHAnsi" w:cs="Times New Roman"/>
          <w:color w:val="000000"/>
        </w:rPr>
        <w:t xml:space="preserve"> …</w:t>
      </w:r>
      <w:r w:rsidRPr="005A1648">
        <w:rPr>
          <w:rFonts w:asciiTheme="majorHAnsi" w:eastAsia="Times New Roman" w:hAnsiTheme="majorHAnsi" w:cs="Times New Roman"/>
          <w:color w:val="000000"/>
        </w:rPr>
        <w:t> </w:t>
      </w:r>
      <w:r w:rsidRPr="005A1648">
        <w:rPr>
          <w:rStyle w:val="apple-converted-space"/>
          <w:rFonts w:asciiTheme="majorHAnsi" w:eastAsia="Times New Roman" w:hAnsiTheme="majorHAnsi" w:cs="Times New Roman"/>
          <w:color w:val="000000"/>
        </w:rPr>
        <w:t> </w:t>
      </w:r>
    </w:p>
    <w:p w14:paraId="46E6D552" w14:textId="3B8BFD13" w:rsidR="005A1648" w:rsidRPr="005A1648" w:rsidRDefault="00A92D05" w:rsidP="005A1648">
      <w:pPr>
        <w:rPr>
          <w:rFonts w:asciiTheme="majorHAnsi" w:eastAsia="Times New Roman" w:hAnsiTheme="majorHAnsi" w:cs="Times New Roman"/>
          <w:sz w:val="22"/>
        </w:rPr>
      </w:pPr>
      <w:hyperlink r:id="rId13" w:history="1">
        <w:r w:rsidR="005A1648" w:rsidRPr="005A1648">
          <w:rPr>
            <w:rStyle w:val="Hyperlink"/>
            <w:rFonts w:asciiTheme="majorHAnsi" w:eastAsia="Times New Roman" w:hAnsiTheme="majorHAnsi" w:cs="Times New Roman"/>
            <w:sz w:val="22"/>
          </w:rPr>
          <w:t>https://www.dcya.gov.ie/documents/publications/20161125AdoptionInfoTracingBillFAQs.pdf</w:t>
        </w:r>
      </w:hyperlink>
      <w:r w:rsidR="005A1648" w:rsidRPr="005A1648">
        <w:rPr>
          <w:rFonts w:asciiTheme="majorHAnsi" w:eastAsia="Times New Roman" w:hAnsiTheme="majorHAnsi" w:cs="Times New Roman"/>
          <w:color w:val="000000"/>
          <w:sz w:val="22"/>
        </w:rPr>
        <w:t>    </w:t>
      </w:r>
    </w:p>
    <w:p w14:paraId="209280CF" w14:textId="77777777" w:rsidR="005A1648" w:rsidRPr="005A1648" w:rsidRDefault="005A1648" w:rsidP="005A1648">
      <w:pPr>
        <w:rPr>
          <w:rFonts w:asciiTheme="majorHAnsi" w:eastAsia="Times New Roman" w:hAnsiTheme="majorHAnsi" w:cs="Times New Roman"/>
          <w:color w:val="000000"/>
        </w:rPr>
      </w:pPr>
    </w:p>
    <w:p w14:paraId="258896C8" w14:textId="77777777" w:rsidR="00230C21" w:rsidRDefault="00230C21" w:rsidP="005A1648">
      <w:pPr>
        <w:rPr>
          <w:rStyle w:val="apple-converted-space"/>
          <w:rFonts w:asciiTheme="majorHAnsi" w:eastAsia="Times New Roman" w:hAnsiTheme="majorHAnsi" w:cs="Times New Roman"/>
          <w:color w:val="000000"/>
        </w:rPr>
      </w:pPr>
      <w:r w:rsidRPr="00230C21">
        <w:rPr>
          <w:rFonts w:asciiTheme="majorHAnsi" w:eastAsia="Times New Roman" w:hAnsiTheme="majorHAnsi" w:cs="Times New Roman"/>
          <w:b/>
          <w:color w:val="000000"/>
        </w:rPr>
        <w:t xml:space="preserve">Explanatory &amp; Financial </w:t>
      </w:r>
      <w:r w:rsidR="005A1648" w:rsidRPr="00230C21">
        <w:rPr>
          <w:rFonts w:asciiTheme="majorHAnsi" w:eastAsia="Times New Roman" w:hAnsiTheme="majorHAnsi" w:cs="Times New Roman"/>
          <w:b/>
          <w:color w:val="000000"/>
        </w:rPr>
        <w:t>Memo</w:t>
      </w:r>
      <w:r w:rsidRPr="00230C21">
        <w:rPr>
          <w:rFonts w:asciiTheme="majorHAnsi" w:eastAsia="Times New Roman" w:hAnsiTheme="majorHAnsi" w:cs="Times New Roman"/>
          <w:b/>
          <w:color w:val="000000"/>
        </w:rPr>
        <w:t>randum: Adoption (Information and Tracing) Bill 2016</w:t>
      </w:r>
      <w:r w:rsidRPr="005A1648">
        <w:rPr>
          <w:rFonts w:asciiTheme="majorHAnsi" w:eastAsia="Times New Roman" w:hAnsiTheme="majorHAnsi" w:cs="Times New Roman"/>
          <w:color w:val="000000"/>
        </w:rPr>
        <w:t xml:space="preserve"> - available at</w:t>
      </w:r>
      <w:r>
        <w:rPr>
          <w:rFonts w:asciiTheme="majorHAnsi" w:eastAsia="Times New Roman" w:hAnsiTheme="majorHAnsi" w:cs="Times New Roman"/>
          <w:color w:val="000000"/>
        </w:rPr>
        <w:t xml:space="preserve"> …</w:t>
      </w:r>
      <w:r w:rsidRPr="005A1648">
        <w:rPr>
          <w:rFonts w:asciiTheme="majorHAnsi" w:eastAsia="Times New Roman" w:hAnsiTheme="majorHAnsi" w:cs="Times New Roman"/>
          <w:color w:val="000000"/>
        </w:rPr>
        <w:t> </w:t>
      </w:r>
      <w:r w:rsidRPr="005A1648">
        <w:rPr>
          <w:rStyle w:val="apple-converted-space"/>
          <w:rFonts w:asciiTheme="majorHAnsi" w:eastAsia="Times New Roman" w:hAnsiTheme="majorHAnsi" w:cs="Times New Roman"/>
          <w:color w:val="000000"/>
        </w:rPr>
        <w:t> </w:t>
      </w:r>
    </w:p>
    <w:p w14:paraId="2F644CC2" w14:textId="040D3A8C" w:rsidR="005A1648" w:rsidRPr="005A1648" w:rsidRDefault="00A92D05" w:rsidP="005A1648">
      <w:pPr>
        <w:rPr>
          <w:rFonts w:asciiTheme="majorHAnsi" w:eastAsia="Times New Roman" w:hAnsiTheme="majorHAnsi" w:cs="Times New Roman"/>
          <w:color w:val="000000"/>
        </w:rPr>
      </w:pPr>
      <w:hyperlink r:id="rId14" w:history="1">
        <w:r w:rsidR="005A1648" w:rsidRPr="005A1648">
          <w:rPr>
            <w:rStyle w:val="Hyperlink"/>
            <w:rFonts w:asciiTheme="majorHAnsi" w:eastAsia="Times New Roman" w:hAnsiTheme="majorHAnsi" w:cs="Times New Roman"/>
          </w:rPr>
          <w:t>https://www.oireachtas.ie/documents/bills28/bills/2016/10016/b10016s-memo.pdf</w:t>
        </w:r>
      </w:hyperlink>
    </w:p>
    <w:p w14:paraId="35E173DC" w14:textId="77777777" w:rsidR="005A1648" w:rsidRPr="005A1648" w:rsidRDefault="005A1648" w:rsidP="005A1648">
      <w:pPr>
        <w:rPr>
          <w:rFonts w:asciiTheme="majorHAnsi" w:eastAsia="Times New Roman" w:hAnsiTheme="majorHAnsi" w:cs="Times New Roman"/>
          <w:color w:val="000000"/>
        </w:rPr>
      </w:pPr>
    </w:p>
    <w:p w14:paraId="24444993" w14:textId="77777777" w:rsidR="00230C21" w:rsidRDefault="00230C21" w:rsidP="005A1648">
      <w:pPr>
        <w:rPr>
          <w:rStyle w:val="apple-converted-space"/>
          <w:rFonts w:asciiTheme="majorHAnsi" w:eastAsia="Times New Roman" w:hAnsiTheme="majorHAnsi" w:cs="Times New Roman"/>
          <w:color w:val="000000"/>
        </w:rPr>
      </w:pPr>
      <w:r w:rsidRPr="00230C21">
        <w:rPr>
          <w:rFonts w:asciiTheme="majorHAnsi" w:eastAsia="Times New Roman" w:hAnsiTheme="majorHAnsi" w:cs="Times New Roman"/>
          <w:b/>
          <w:color w:val="000000"/>
        </w:rPr>
        <w:t>Adoption (Information and Tracing) Bill 2016</w:t>
      </w:r>
      <w:r w:rsidRPr="005A1648">
        <w:rPr>
          <w:rFonts w:asciiTheme="majorHAnsi" w:eastAsia="Times New Roman" w:hAnsiTheme="majorHAnsi" w:cs="Times New Roman"/>
          <w:color w:val="000000"/>
        </w:rPr>
        <w:t xml:space="preserve"> - available at</w:t>
      </w:r>
      <w:r>
        <w:rPr>
          <w:rFonts w:asciiTheme="majorHAnsi" w:eastAsia="Times New Roman" w:hAnsiTheme="majorHAnsi" w:cs="Times New Roman"/>
          <w:color w:val="000000"/>
        </w:rPr>
        <w:t xml:space="preserve"> …</w:t>
      </w:r>
      <w:r w:rsidRPr="005A1648">
        <w:rPr>
          <w:rFonts w:asciiTheme="majorHAnsi" w:eastAsia="Times New Roman" w:hAnsiTheme="majorHAnsi" w:cs="Times New Roman"/>
          <w:color w:val="000000"/>
        </w:rPr>
        <w:t> </w:t>
      </w:r>
      <w:r w:rsidRPr="005A1648">
        <w:rPr>
          <w:rStyle w:val="apple-converted-space"/>
          <w:rFonts w:asciiTheme="majorHAnsi" w:eastAsia="Times New Roman" w:hAnsiTheme="majorHAnsi" w:cs="Times New Roman"/>
          <w:color w:val="000000"/>
        </w:rPr>
        <w:t> </w:t>
      </w:r>
    </w:p>
    <w:p w14:paraId="2526A068" w14:textId="6AC74FC3" w:rsidR="005A1648" w:rsidRPr="005A1648" w:rsidRDefault="00A92D05" w:rsidP="005A1648">
      <w:pPr>
        <w:rPr>
          <w:rFonts w:asciiTheme="majorHAnsi" w:eastAsia="Times New Roman" w:hAnsiTheme="majorHAnsi" w:cs="Times New Roman"/>
          <w:color w:val="000000"/>
        </w:rPr>
      </w:pPr>
      <w:hyperlink r:id="rId15" w:history="1">
        <w:r w:rsidR="00230C21" w:rsidRPr="005E3490">
          <w:rPr>
            <w:rStyle w:val="Hyperlink"/>
            <w:rFonts w:asciiTheme="majorHAnsi" w:eastAsia="Times New Roman" w:hAnsiTheme="majorHAnsi" w:cs="Times New Roman"/>
          </w:rPr>
          <w:t>http://www.oireachtas.ie/documents/bills28/bills/2016/10016/b10016s.pdf</w:t>
        </w:r>
      </w:hyperlink>
      <w:r w:rsidR="00230C21">
        <w:rPr>
          <w:rFonts w:asciiTheme="majorHAnsi" w:eastAsia="Times New Roman" w:hAnsiTheme="majorHAnsi" w:cs="Times New Roman"/>
          <w:color w:val="000000"/>
        </w:rPr>
        <w:t xml:space="preserve"> </w:t>
      </w:r>
    </w:p>
    <w:p w14:paraId="55E47552" w14:textId="77777777" w:rsidR="005A1648" w:rsidRPr="005A1648" w:rsidRDefault="005A1648" w:rsidP="005A1648">
      <w:pPr>
        <w:rPr>
          <w:rFonts w:asciiTheme="majorHAnsi" w:eastAsia="Times New Roman" w:hAnsiTheme="majorHAnsi" w:cs="Times New Roman"/>
          <w:color w:val="000000"/>
        </w:rPr>
      </w:pPr>
    </w:p>
    <w:p w14:paraId="3875A5D4" w14:textId="52E76ABE" w:rsidR="005A1648" w:rsidRPr="005A1648" w:rsidRDefault="005A1648" w:rsidP="005A1648">
      <w:pPr>
        <w:rPr>
          <w:rFonts w:asciiTheme="majorHAnsi" w:eastAsia="Times New Roman" w:hAnsiTheme="majorHAnsi" w:cs="Times New Roman"/>
          <w:color w:val="000000"/>
        </w:rPr>
      </w:pPr>
      <w:r w:rsidRPr="00230C21">
        <w:rPr>
          <w:rFonts w:asciiTheme="majorHAnsi" w:eastAsia="Times New Roman" w:hAnsiTheme="majorHAnsi" w:cs="Times New Roman"/>
          <w:b/>
          <w:color w:val="000000"/>
        </w:rPr>
        <w:t>Adoption Rights Alliance Briefing Note</w:t>
      </w:r>
      <w:r w:rsidRPr="005A1648">
        <w:rPr>
          <w:rFonts w:asciiTheme="majorHAnsi" w:eastAsia="Times New Roman" w:hAnsiTheme="majorHAnsi" w:cs="Times New Roman"/>
          <w:color w:val="000000"/>
        </w:rPr>
        <w:t xml:space="preserve">, March 2016, page 14 – available at </w:t>
      </w:r>
    </w:p>
    <w:p w14:paraId="62434A88" w14:textId="6AF1F297" w:rsidR="005A1648" w:rsidRPr="005A1648" w:rsidRDefault="00A92D05" w:rsidP="005A1648">
      <w:pPr>
        <w:rPr>
          <w:rFonts w:asciiTheme="majorHAnsi" w:eastAsia="Times New Roman" w:hAnsiTheme="majorHAnsi" w:cs="Times New Roman"/>
        </w:rPr>
      </w:pPr>
      <w:hyperlink r:id="rId16" w:history="1">
        <w:r w:rsidR="00230C21" w:rsidRPr="005E3490">
          <w:rPr>
            <w:rStyle w:val="Hyperlink"/>
            <w:rFonts w:asciiTheme="majorHAnsi" w:eastAsia="Times New Roman" w:hAnsiTheme="majorHAnsi" w:cs="Times New Roman"/>
          </w:rPr>
          <w:t>http://www.adoptionrightsalliance.com/ARA%20Briefing%20Note%20&amp;%20Amendments%20to%202016%20Adoption%20Bill_17-03-17.pdf</w:t>
        </w:r>
      </w:hyperlink>
      <w:r w:rsidR="00230C21">
        <w:rPr>
          <w:rFonts w:asciiTheme="majorHAnsi" w:eastAsia="Times New Roman" w:hAnsiTheme="majorHAnsi" w:cs="Times New Roman"/>
        </w:rPr>
        <w:t xml:space="preserve">  </w:t>
      </w:r>
    </w:p>
    <w:p w14:paraId="092A2BCE" w14:textId="77777777" w:rsidR="005A1648" w:rsidRPr="005A1648" w:rsidRDefault="005A1648" w:rsidP="00050B37">
      <w:pPr>
        <w:spacing w:line="276" w:lineRule="auto"/>
        <w:jc w:val="both"/>
        <w:rPr>
          <w:rFonts w:asciiTheme="majorHAnsi" w:hAnsiTheme="majorHAnsi"/>
        </w:rPr>
      </w:pPr>
    </w:p>
    <w:p w14:paraId="3E7F7B81" w14:textId="77777777" w:rsidR="00AB458E" w:rsidRDefault="00AB458E" w:rsidP="00050B37">
      <w:pPr>
        <w:pStyle w:val="Heading1"/>
        <w:spacing w:line="276" w:lineRule="auto"/>
        <w:jc w:val="both"/>
      </w:pPr>
    </w:p>
    <w:p w14:paraId="2C778F1F" w14:textId="77777777" w:rsidR="00F175E2" w:rsidRPr="00F175E2" w:rsidRDefault="00F175E2" w:rsidP="00F175E2">
      <w:pPr>
        <w:sectPr w:rsidR="00F175E2" w:rsidRPr="00F175E2" w:rsidSect="00433E8B">
          <w:pgSz w:w="11900" w:h="16840"/>
          <w:pgMar w:top="1440" w:right="1440" w:bottom="1440" w:left="1440" w:header="708" w:footer="708" w:gutter="0"/>
          <w:cols w:space="708"/>
          <w:docGrid w:linePitch="360"/>
        </w:sectPr>
      </w:pPr>
    </w:p>
    <w:p w14:paraId="356833F0" w14:textId="25D7BD85" w:rsidR="00433E8B" w:rsidRPr="00E76BBE" w:rsidRDefault="008417DB" w:rsidP="00050B37">
      <w:pPr>
        <w:pStyle w:val="Heading1"/>
        <w:spacing w:line="276" w:lineRule="auto"/>
        <w:jc w:val="both"/>
        <w:rPr>
          <w:color w:val="auto"/>
        </w:rPr>
      </w:pPr>
      <w:bookmarkStart w:id="17" w:name="_Toc359704144"/>
      <w:r w:rsidRPr="00E76BBE">
        <w:rPr>
          <w:color w:val="auto"/>
        </w:rPr>
        <w:lastRenderedPageBreak/>
        <w:t>Appendix 1</w:t>
      </w:r>
      <w:r w:rsidR="00433E8B" w:rsidRPr="00E76BBE">
        <w:rPr>
          <w:color w:val="auto"/>
        </w:rPr>
        <w:t xml:space="preserve"> – </w:t>
      </w:r>
      <w:r w:rsidR="00882EBC" w:rsidRPr="00E76BBE">
        <w:rPr>
          <w:color w:val="auto"/>
        </w:rPr>
        <w:t>“Adoptee</w:t>
      </w:r>
      <w:r w:rsidRPr="00E76BBE">
        <w:rPr>
          <w:color w:val="auto"/>
        </w:rPr>
        <w:t xml:space="preserve"> </w:t>
      </w:r>
      <w:r w:rsidR="00882EBC" w:rsidRPr="00E76BBE">
        <w:rPr>
          <w:color w:val="auto"/>
        </w:rPr>
        <w:t>Testing</w:t>
      </w:r>
      <w:r w:rsidRPr="00E76BBE">
        <w:rPr>
          <w:color w:val="auto"/>
        </w:rPr>
        <w:t xml:space="preserve"> 2016</w:t>
      </w:r>
      <w:r w:rsidR="00882EBC" w:rsidRPr="00E76BBE">
        <w:rPr>
          <w:color w:val="auto"/>
        </w:rPr>
        <w:t>” Survey</w:t>
      </w:r>
      <w:bookmarkEnd w:id="17"/>
    </w:p>
    <w:p w14:paraId="799D582C" w14:textId="77777777" w:rsidR="00DF1541" w:rsidRDefault="00DF1541" w:rsidP="00050B37">
      <w:pPr>
        <w:spacing w:line="276" w:lineRule="auto"/>
        <w:jc w:val="both"/>
        <w:rPr>
          <w:rFonts w:asciiTheme="majorHAnsi" w:hAnsiTheme="majorHAnsi"/>
        </w:rPr>
      </w:pPr>
    </w:p>
    <w:p w14:paraId="18F8BDAC" w14:textId="204A3464" w:rsidR="00281CB9" w:rsidRPr="00281CB9" w:rsidRDefault="00C40779" w:rsidP="00281CB9">
      <w:pPr>
        <w:spacing w:line="276" w:lineRule="auto"/>
        <w:rPr>
          <w:rFonts w:eastAsia="Times New Roman" w:cs="Times New Roman"/>
        </w:rPr>
      </w:pPr>
      <w:r w:rsidRPr="00281CB9">
        <w:t xml:space="preserve">In October 2016, genetic genealogist Blaine Bettinger created a survey asking adoptees a series of nine questions relating to their experience with DNA testing. </w:t>
      </w:r>
      <w:r w:rsidR="00281CB9" w:rsidRPr="00281CB9">
        <w:rPr>
          <w:rFonts w:eastAsia="Times New Roman" w:cs="Times New Roman"/>
          <w:color w:val="333A42"/>
          <w:shd w:val="clear" w:color="auto" w:fill="FFFFFF"/>
        </w:rPr>
        <w:t>The full survey is available here:</w:t>
      </w:r>
      <w:r w:rsidR="00281CB9" w:rsidRPr="00281CB9">
        <w:rPr>
          <w:rStyle w:val="apple-converted-space"/>
          <w:rFonts w:eastAsia="Times New Roman" w:cs="Times New Roman"/>
          <w:color w:val="333A42"/>
          <w:shd w:val="clear" w:color="auto" w:fill="FFFFFF"/>
        </w:rPr>
        <w:t> </w:t>
      </w:r>
      <w:hyperlink r:id="rId17" w:history="1">
        <w:r w:rsidR="00281CB9" w:rsidRPr="007A48B8">
          <w:rPr>
            <w:rStyle w:val="Hyperlink"/>
            <w:rFonts w:eastAsia="Times New Roman" w:cs="Times New Roman"/>
            <w:shd w:val="clear" w:color="auto" w:fill="FFFFFF"/>
          </w:rPr>
          <w:t>https://goo.gl/forms/ggJfMppw9T9xuCYY2</w:t>
        </w:r>
      </w:hyperlink>
      <w:r w:rsidR="00281CB9">
        <w:rPr>
          <w:rStyle w:val="apple-converted-space"/>
          <w:rFonts w:eastAsia="Times New Roman" w:cs="Times New Roman"/>
          <w:color w:val="333A42"/>
          <w:shd w:val="clear" w:color="auto" w:fill="FFFFFF"/>
        </w:rPr>
        <w:t xml:space="preserve"> </w:t>
      </w:r>
      <w:r w:rsidR="00281CB9">
        <w:rPr>
          <w:rFonts w:eastAsia="Times New Roman" w:cs="Times New Roman"/>
        </w:rPr>
        <w:t xml:space="preserve"> </w:t>
      </w:r>
    </w:p>
    <w:p w14:paraId="3268A398" w14:textId="0CB8873C" w:rsidR="00C40779" w:rsidRPr="00281CB9" w:rsidRDefault="00C40779" w:rsidP="00281CB9">
      <w:pPr>
        <w:spacing w:line="276" w:lineRule="auto"/>
        <w:jc w:val="both"/>
      </w:pPr>
    </w:p>
    <w:p w14:paraId="21AC916B" w14:textId="77777777" w:rsidR="00281CB9" w:rsidRPr="00E76BBE" w:rsidRDefault="00281CB9" w:rsidP="00281CB9">
      <w:pPr>
        <w:spacing w:line="276" w:lineRule="auto"/>
        <w:jc w:val="both"/>
      </w:pPr>
      <w:r w:rsidRPr="00E76BBE">
        <w:t xml:space="preserve">The table below describes preliminary results of the survey (based on 575 respondents) from October 2016. They can also be found here …  </w:t>
      </w:r>
    </w:p>
    <w:p w14:paraId="74538C09" w14:textId="77777777" w:rsidR="00281CB9" w:rsidRDefault="00A92D05" w:rsidP="00281CB9">
      <w:pPr>
        <w:spacing w:line="276" w:lineRule="auto"/>
        <w:jc w:val="both"/>
      </w:pPr>
      <w:hyperlink r:id="rId18" w:history="1">
        <w:r w:rsidR="00281CB9" w:rsidRPr="005E3490">
          <w:rPr>
            <w:rStyle w:val="Hyperlink"/>
          </w:rPr>
          <w:t>https://www.facebook.com/groups/DNADetectives/permalink/1200136676724114/?match=YWRvcHRlZSB0ZXN0aW5nIDIwMTY%3D</w:t>
        </w:r>
      </w:hyperlink>
      <w:r w:rsidR="00281CB9">
        <w:t xml:space="preserve">  </w:t>
      </w:r>
    </w:p>
    <w:p w14:paraId="2E54F7F0" w14:textId="77777777" w:rsidR="00C40779" w:rsidRPr="00281CB9" w:rsidRDefault="00C40779" w:rsidP="00281CB9">
      <w:pPr>
        <w:spacing w:line="276" w:lineRule="auto"/>
        <w:jc w:val="both"/>
      </w:pPr>
    </w:p>
    <w:p w14:paraId="05013E02" w14:textId="2776DBF7" w:rsidR="008417DB" w:rsidRDefault="008417DB" w:rsidP="00050B37">
      <w:pPr>
        <w:spacing w:line="276" w:lineRule="auto"/>
        <w:jc w:val="both"/>
        <w:rPr>
          <w:rFonts w:asciiTheme="majorHAnsi" w:hAnsiTheme="majorHAnsi"/>
        </w:rPr>
      </w:pPr>
      <w:r>
        <w:rPr>
          <w:rFonts w:asciiTheme="majorHAnsi" w:hAnsiTheme="majorHAnsi"/>
          <w:noProof/>
          <w:lang w:val="en-US"/>
        </w:rPr>
        <w:drawing>
          <wp:inline distT="0" distB="0" distL="0" distR="0" wp14:anchorId="797E9430" wp14:editId="0A02C61C">
            <wp:extent cx="5723255" cy="3801745"/>
            <wp:effectExtent l="0" t="0" r="0" b="8255"/>
            <wp:docPr id="1" name="Picture 1" descr="Untitled 1:Users:docmo:Library:Containers:com.apple.mail:Data:Library:Mail Downloads:CE20307A-ABCF-4CDB-B188-75F53DDBE1F6:Adoptee survey 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1:Users:docmo:Library:Containers:com.apple.mail:Data:Library:Mail Downloads:CE20307A-ABCF-4CDB-B188-75F53DDBE1F6:Adoptee survey 2016.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23255" cy="3801745"/>
                    </a:xfrm>
                    <a:prstGeom prst="rect">
                      <a:avLst/>
                    </a:prstGeom>
                    <a:noFill/>
                    <a:ln>
                      <a:noFill/>
                    </a:ln>
                  </pic:spPr>
                </pic:pic>
              </a:graphicData>
            </a:graphic>
          </wp:inline>
        </w:drawing>
      </w:r>
    </w:p>
    <w:p w14:paraId="2C4726E7" w14:textId="77777777" w:rsidR="00E103C4" w:rsidRDefault="00E103C4" w:rsidP="00050B37">
      <w:pPr>
        <w:spacing w:line="276" w:lineRule="auto"/>
        <w:jc w:val="both"/>
        <w:rPr>
          <w:rFonts w:asciiTheme="majorHAnsi" w:hAnsiTheme="majorHAnsi"/>
        </w:rPr>
      </w:pPr>
    </w:p>
    <w:p w14:paraId="36819465" w14:textId="2426C34E" w:rsidR="00C40779" w:rsidRDefault="00C40779" w:rsidP="00050B37">
      <w:pPr>
        <w:spacing w:line="276" w:lineRule="auto"/>
        <w:jc w:val="both"/>
      </w:pPr>
      <w:r w:rsidRPr="00E76BBE">
        <w:t>Preliminary results from January 2017 (based on 700 respondents) are broadly similar and can be found here …</w:t>
      </w:r>
      <w:r>
        <w:t xml:space="preserve">  </w:t>
      </w:r>
      <w:hyperlink r:id="rId20" w:history="1">
        <w:r w:rsidRPr="007A48B8">
          <w:rPr>
            <w:rStyle w:val="Hyperlink"/>
          </w:rPr>
          <w:t>http://thegeneticgenealogist.com/2017/01/08/adoptee-testing-a-study/</w:t>
        </w:r>
      </w:hyperlink>
    </w:p>
    <w:p w14:paraId="44864482" w14:textId="77777777" w:rsidR="00E103C4" w:rsidRDefault="00E103C4" w:rsidP="00050B37">
      <w:pPr>
        <w:spacing w:line="276" w:lineRule="auto"/>
        <w:jc w:val="both"/>
      </w:pPr>
    </w:p>
    <w:p w14:paraId="0264923C" w14:textId="56D962B8" w:rsidR="00C40779" w:rsidRDefault="00C40779" w:rsidP="00050B37">
      <w:pPr>
        <w:spacing w:line="276" w:lineRule="auto"/>
        <w:jc w:val="both"/>
        <w:rPr>
          <w:color w:val="FF0000"/>
        </w:rPr>
      </w:pPr>
      <w:r>
        <w:rPr>
          <w:noProof/>
          <w:color w:val="FF0000"/>
          <w:lang w:val="en-US"/>
        </w:rPr>
        <w:lastRenderedPageBreak/>
        <w:drawing>
          <wp:inline distT="0" distB="0" distL="0" distR="0" wp14:anchorId="220AEF50" wp14:editId="5D927683">
            <wp:extent cx="5600700" cy="2527300"/>
            <wp:effectExtent l="0" t="0" r="12700" b="12700"/>
            <wp:docPr id="2" name="Picture 2" descr="Untitled 1:Users:docmo:Desktop:Adopte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1:Users:docmo:Desktop:Adoptee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00700" cy="2527300"/>
                    </a:xfrm>
                    <a:prstGeom prst="rect">
                      <a:avLst/>
                    </a:prstGeom>
                    <a:noFill/>
                    <a:ln>
                      <a:noFill/>
                    </a:ln>
                  </pic:spPr>
                </pic:pic>
              </a:graphicData>
            </a:graphic>
          </wp:inline>
        </w:drawing>
      </w:r>
    </w:p>
    <w:p w14:paraId="18D35A22" w14:textId="77777777" w:rsidR="00C40779" w:rsidRPr="00E76BBE" w:rsidRDefault="00C40779" w:rsidP="00C40779">
      <w:pPr>
        <w:spacing w:line="276" w:lineRule="auto"/>
        <w:jc w:val="center"/>
        <w:rPr>
          <w:i/>
        </w:rPr>
      </w:pPr>
      <w:r w:rsidRPr="00E76BBE">
        <w:rPr>
          <w:i/>
        </w:rPr>
        <w:t>Percentage of each type of ancestor of the adoptee found on initial DNA testing</w:t>
      </w:r>
    </w:p>
    <w:p w14:paraId="674ABBA5" w14:textId="7F358757" w:rsidR="00C40779" w:rsidRPr="00E76BBE" w:rsidRDefault="00C40779" w:rsidP="00C40779">
      <w:pPr>
        <w:spacing w:line="276" w:lineRule="auto"/>
        <w:jc w:val="center"/>
        <w:rPr>
          <w:i/>
        </w:rPr>
      </w:pPr>
      <w:r w:rsidRPr="00E76BBE">
        <w:rPr>
          <w:i/>
        </w:rPr>
        <w:t>(interim results based on 700 respondents)</w:t>
      </w:r>
    </w:p>
    <w:p w14:paraId="390D9D75" w14:textId="77777777" w:rsidR="00C40779" w:rsidRPr="00E76BBE" w:rsidRDefault="00C40779" w:rsidP="00050B37">
      <w:pPr>
        <w:spacing w:line="276" w:lineRule="auto"/>
        <w:jc w:val="both"/>
      </w:pPr>
    </w:p>
    <w:p w14:paraId="201AA446" w14:textId="77777777" w:rsidR="00C40779" w:rsidRPr="00E76BBE" w:rsidRDefault="00C40779" w:rsidP="00050B37">
      <w:pPr>
        <w:spacing w:line="276" w:lineRule="auto"/>
        <w:jc w:val="both"/>
      </w:pPr>
    </w:p>
    <w:p w14:paraId="6DFF0817" w14:textId="608E695C" w:rsidR="00E103C4" w:rsidRPr="00E76BBE" w:rsidRDefault="00E103C4" w:rsidP="00050B37">
      <w:pPr>
        <w:spacing w:line="276" w:lineRule="auto"/>
        <w:jc w:val="both"/>
      </w:pPr>
      <w:r w:rsidRPr="00E76BBE">
        <w:t xml:space="preserve">The full results </w:t>
      </w:r>
      <w:r w:rsidR="0041786B" w:rsidRPr="00E76BBE">
        <w:t xml:space="preserve">(based on 1200 respondents) </w:t>
      </w:r>
      <w:r w:rsidRPr="00E76BBE">
        <w:t>were presented at the American Adoption Congress on 7</w:t>
      </w:r>
      <w:r w:rsidRPr="00E76BBE">
        <w:rPr>
          <w:vertAlign w:val="superscript"/>
        </w:rPr>
        <w:t>th</w:t>
      </w:r>
      <w:r w:rsidRPr="00E76BBE">
        <w:t xml:space="preserve"> April 2017</w:t>
      </w:r>
      <w:r w:rsidR="00882EBC" w:rsidRPr="00E76BBE">
        <w:t>, and were not substantially different from the interim results</w:t>
      </w:r>
      <w:r w:rsidRPr="00E76BBE">
        <w:t>.</w:t>
      </w:r>
      <w:r w:rsidR="0041786B" w:rsidRPr="00E76BBE">
        <w:t xml:space="preserve"> Extracted data from the final results are presented in point 7 within the document.</w:t>
      </w:r>
    </w:p>
    <w:p w14:paraId="20F8A113" w14:textId="77777777" w:rsidR="008427E8" w:rsidRPr="00E76BBE" w:rsidRDefault="008427E8" w:rsidP="00050B37">
      <w:pPr>
        <w:spacing w:line="276" w:lineRule="auto"/>
        <w:jc w:val="both"/>
      </w:pPr>
    </w:p>
    <w:p w14:paraId="7D482253" w14:textId="5359D4D8" w:rsidR="008427E8" w:rsidRPr="00E76BBE" w:rsidRDefault="008427E8" w:rsidP="00050B37">
      <w:pPr>
        <w:spacing w:line="276" w:lineRule="auto"/>
        <w:jc w:val="both"/>
      </w:pPr>
      <w:r w:rsidRPr="00E76BBE">
        <w:t>We are very grateful to Blaine Bettinger for permission to use the data from his survey.</w:t>
      </w:r>
    </w:p>
    <w:p w14:paraId="120B6D9D" w14:textId="77777777" w:rsidR="00C40779" w:rsidRPr="00E76BBE" w:rsidRDefault="00C40779" w:rsidP="00050B37">
      <w:pPr>
        <w:spacing w:line="276" w:lineRule="auto"/>
        <w:jc w:val="both"/>
      </w:pPr>
    </w:p>
    <w:p w14:paraId="5B78D5E8" w14:textId="77777777" w:rsidR="00C40779" w:rsidRDefault="00C40779" w:rsidP="00050B37">
      <w:pPr>
        <w:spacing w:line="276" w:lineRule="auto"/>
        <w:jc w:val="both"/>
        <w:rPr>
          <w:color w:val="FF0000"/>
        </w:rPr>
      </w:pPr>
    </w:p>
    <w:p w14:paraId="45B31620" w14:textId="77777777" w:rsidR="00C40779" w:rsidRPr="00AA2037" w:rsidRDefault="00C40779" w:rsidP="00050B37">
      <w:pPr>
        <w:spacing w:line="276" w:lineRule="auto"/>
        <w:jc w:val="both"/>
        <w:rPr>
          <w:rFonts w:asciiTheme="majorHAnsi" w:hAnsiTheme="majorHAnsi"/>
          <w:color w:val="FF0000"/>
        </w:rPr>
      </w:pPr>
    </w:p>
    <w:p w14:paraId="2BE03671" w14:textId="77777777" w:rsidR="00E103C4" w:rsidRDefault="00E103C4" w:rsidP="00050B37">
      <w:pPr>
        <w:spacing w:line="276" w:lineRule="auto"/>
        <w:jc w:val="both"/>
        <w:rPr>
          <w:rFonts w:asciiTheme="majorHAnsi" w:hAnsiTheme="majorHAnsi"/>
        </w:rPr>
      </w:pPr>
    </w:p>
    <w:p w14:paraId="44798572" w14:textId="77777777" w:rsidR="008417DB" w:rsidRPr="00050B37" w:rsidRDefault="008417DB" w:rsidP="00050B37">
      <w:pPr>
        <w:spacing w:line="276" w:lineRule="auto"/>
        <w:jc w:val="both"/>
        <w:rPr>
          <w:rFonts w:asciiTheme="majorHAnsi" w:hAnsiTheme="majorHAnsi"/>
        </w:rPr>
      </w:pPr>
    </w:p>
    <w:p w14:paraId="5EFC452E" w14:textId="77777777" w:rsidR="00E103C4" w:rsidRDefault="00E103C4" w:rsidP="008417DB">
      <w:pPr>
        <w:pStyle w:val="Heading1"/>
        <w:spacing w:line="276" w:lineRule="auto"/>
        <w:jc w:val="both"/>
        <w:sectPr w:rsidR="00E103C4" w:rsidSect="00433E8B">
          <w:pgSz w:w="11900" w:h="16840"/>
          <w:pgMar w:top="1440" w:right="1440" w:bottom="1440" w:left="1440" w:header="708" w:footer="708" w:gutter="0"/>
          <w:cols w:space="708"/>
          <w:docGrid w:linePitch="360"/>
        </w:sectPr>
      </w:pPr>
    </w:p>
    <w:p w14:paraId="240A9EDE" w14:textId="18C1D45A" w:rsidR="008417DB" w:rsidRPr="00050B37" w:rsidRDefault="008417DB" w:rsidP="008417DB">
      <w:pPr>
        <w:pStyle w:val="Heading1"/>
        <w:spacing w:line="276" w:lineRule="auto"/>
        <w:jc w:val="both"/>
      </w:pPr>
      <w:bookmarkStart w:id="18" w:name="_Toc359704145"/>
      <w:r>
        <w:lastRenderedPageBreak/>
        <w:t>Appendix 2</w:t>
      </w:r>
      <w:r w:rsidRPr="00050B37">
        <w:t xml:space="preserve"> – Process for Requesting Information</w:t>
      </w:r>
      <w:bookmarkEnd w:id="18"/>
    </w:p>
    <w:p w14:paraId="244C95F5" w14:textId="77777777" w:rsidR="00DF1541" w:rsidRPr="00050B37" w:rsidRDefault="00DF1541" w:rsidP="00050B37">
      <w:pPr>
        <w:spacing w:line="276" w:lineRule="auto"/>
        <w:jc w:val="both"/>
        <w:rPr>
          <w:rFonts w:asciiTheme="majorHAnsi" w:hAnsiTheme="majorHAnsi"/>
        </w:rPr>
      </w:pPr>
    </w:p>
    <w:p w14:paraId="2921A927" w14:textId="6B78F1C6" w:rsidR="00DF1541" w:rsidRPr="00050B37" w:rsidRDefault="00DF1541" w:rsidP="00050B37">
      <w:pPr>
        <w:spacing w:line="276" w:lineRule="auto"/>
        <w:jc w:val="both"/>
        <w:rPr>
          <w:rFonts w:asciiTheme="majorHAnsi" w:hAnsiTheme="majorHAnsi"/>
        </w:rPr>
      </w:pPr>
      <w:r w:rsidRPr="00050B37">
        <w:rPr>
          <w:rFonts w:asciiTheme="majorHAnsi" w:hAnsiTheme="majorHAnsi"/>
        </w:rPr>
        <w:t xml:space="preserve">Here is a summary </w:t>
      </w:r>
      <w:r w:rsidR="001D6B26" w:rsidRPr="00050B37">
        <w:rPr>
          <w:rFonts w:asciiTheme="majorHAnsi" w:hAnsiTheme="majorHAnsi"/>
        </w:rPr>
        <w:t xml:space="preserve">of the </w:t>
      </w:r>
      <w:r w:rsidR="00475F0D">
        <w:rPr>
          <w:rFonts w:asciiTheme="majorHAnsi" w:hAnsiTheme="majorHAnsi"/>
        </w:rPr>
        <w:t xml:space="preserve">apparent </w:t>
      </w:r>
      <w:r w:rsidR="001D6B26" w:rsidRPr="00050B37">
        <w:rPr>
          <w:rFonts w:asciiTheme="majorHAnsi" w:hAnsiTheme="majorHAnsi"/>
        </w:rPr>
        <w:t xml:space="preserve">process for getting information from </w:t>
      </w:r>
      <w:r w:rsidRPr="00050B37">
        <w:rPr>
          <w:rFonts w:asciiTheme="majorHAnsi" w:hAnsiTheme="majorHAnsi"/>
        </w:rPr>
        <w:t xml:space="preserve">the </w:t>
      </w:r>
      <w:r w:rsidR="00F77050">
        <w:rPr>
          <w:rFonts w:asciiTheme="majorHAnsi" w:hAnsiTheme="majorHAnsi"/>
        </w:rPr>
        <w:t>Agency</w:t>
      </w:r>
      <w:r w:rsidR="00475F0D">
        <w:rPr>
          <w:rFonts w:asciiTheme="majorHAnsi" w:hAnsiTheme="majorHAnsi"/>
        </w:rPr>
        <w:t>. This was extracted from the current wording of the proposed Bill</w:t>
      </w:r>
      <w:r w:rsidRPr="00050B37">
        <w:rPr>
          <w:rFonts w:asciiTheme="majorHAnsi" w:hAnsiTheme="majorHAnsi"/>
        </w:rPr>
        <w:t>:</w:t>
      </w:r>
    </w:p>
    <w:p w14:paraId="0B630C25" w14:textId="77777777" w:rsidR="00DF1541" w:rsidRPr="00050B37" w:rsidRDefault="00DF1541" w:rsidP="00050B37">
      <w:pPr>
        <w:spacing w:line="276" w:lineRule="auto"/>
        <w:jc w:val="both"/>
        <w:rPr>
          <w:rFonts w:asciiTheme="majorHAnsi" w:hAnsiTheme="majorHAnsi"/>
        </w:rPr>
      </w:pPr>
    </w:p>
    <w:p w14:paraId="71D5AC26" w14:textId="09827EFD" w:rsidR="00DF1541" w:rsidRPr="00050B37" w:rsidRDefault="00DF1541" w:rsidP="00646DE8">
      <w:pPr>
        <w:spacing w:line="276" w:lineRule="auto"/>
        <w:jc w:val="both"/>
        <w:rPr>
          <w:rFonts w:asciiTheme="majorHAnsi" w:hAnsiTheme="majorHAnsi"/>
        </w:rPr>
      </w:pPr>
      <w:r w:rsidRPr="00050B37">
        <w:rPr>
          <w:rFonts w:asciiTheme="majorHAnsi" w:hAnsiTheme="majorHAnsi"/>
        </w:rPr>
        <w:t xml:space="preserve">Those </w:t>
      </w:r>
      <w:r w:rsidR="00475F0D" w:rsidRPr="00475F0D">
        <w:rPr>
          <w:rFonts w:asciiTheme="majorHAnsi" w:hAnsiTheme="majorHAnsi"/>
        </w:rPr>
        <w:t>adoptees</w:t>
      </w:r>
      <w:r w:rsidR="00CE7537" w:rsidRPr="00475F0D">
        <w:rPr>
          <w:rFonts w:asciiTheme="majorHAnsi" w:hAnsiTheme="majorHAnsi"/>
        </w:rPr>
        <w:t xml:space="preserve"> </w:t>
      </w:r>
      <w:r w:rsidRPr="00475F0D">
        <w:rPr>
          <w:rFonts w:asciiTheme="majorHAnsi" w:hAnsiTheme="majorHAnsi"/>
        </w:rPr>
        <w:t>applying for information</w:t>
      </w:r>
      <w:r w:rsidRPr="00050B37">
        <w:rPr>
          <w:rFonts w:asciiTheme="majorHAnsi" w:hAnsiTheme="majorHAnsi"/>
        </w:rPr>
        <w:t xml:space="preserve"> </w:t>
      </w:r>
      <w:r w:rsidRPr="00646DE8">
        <w:rPr>
          <w:rFonts w:asciiTheme="majorHAnsi" w:hAnsiTheme="majorHAnsi"/>
          <w:u w:val="single"/>
        </w:rPr>
        <w:t>after</w:t>
      </w:r>
      <w:r w:rsidRPr="00050B37">
        <w:rPr>
          <w:rFonts w:asciiTheme="majorHAnsi" w:hAnsiTheme="majorHAnsi"/>
        </w:rPr>
        <w:t xml:space="preserve"> the Bill is passed, and who are </w:t>
      </w:r>
      <w:r w:rsidRPr="00646DE8">
        <w:rPr>
          <w:rFonts w:asciiTheme="majorHAnsi" w:hAnsiTheme="majorHAnsi"/>
          <w:u w:val="single"/>
        </w:rPr>
        <w:t>&gt;18 years old</w:t>
      </w:r>
      <w:r w:rsidRPr="00050B37">
        <w:rPr>
          <w:rFonts w:asciiTheme="majorHAnsi" w:hAnsiTheme="majorHAnsi"/>
        </w:rPr>
        <w:t xml:space="preserve"> (i.e. from about </w:t>
      </w:r>
      <w:r w:rsidR="00CE7537" w:rsidRPr="00475F0D">
        <w:rPr>
          <w:rFonts w:asciiTheme="majorHAnsi" w:hAnsiTheme="majorHAnsi"/>
        </w:rPr>
        <w:t>2035</w:t>
      </w:r>
      <w:r w:rsidRPr="00050B37">
        <w:rPr>
          <w:rFonts w:asciiTheme="majorHAnsi" w:hAnsiTheme="majorHAnsi"/>
        </w:rPr>
        <w:t xml:space="preserve"> onwards) can automatically obtain a copy of their </w:t>
      </w:r>
      <w:r w:rsidRPr="00050B37">
        <w:rPr>
          <w:rFonts w:asciiTheme="majorHAnsi" w:hAnsiTheme="majorHAnsi"/>
          <w:b/>
        </w:rPr>
        <w:t>Birth Certificate</w:t>
      </w:r>
      <w:r w:rsidRPr="00050B37">
        <w:rPr>
          <w:rFonts w:asciiTheme="majorHAnsi" w:hAnsiTheme="majorHAnsi"/>
        </w:rPr>
        <w:t xml:space="preserve"> and other information about their birth (e.g. early life, medical info, etc). Their birth parents will be notified of this 12 weeks in advance of the release date</w:t>
      </w:r>
      <w:r w:rsidR="001D6B26" w:rsidRPr="00050B37">
        <w:rPr>
          <w:rFonts w:asciiTheme="majorHAnsi" w:hAnsiTheme="majorHAnsi"/>
        </w:rPr>
        <w:t xml:space="preserve"> (if their names appear on the Register)</w:t>
      </w:r>
      <w:r w:rsidRPr="00050B37">
        <w:rPr>
          <w:rFonts w:asciiTheme="majorHAnsi" w:hAnsiTheme="majorHAnsi"/>
        </w:rPr>
        <w:t>.</w:t>
      </w:r>
    </w:p>
    <w:p w14:paraId="2D3A1D4D" w14:textId="77777777" w:rsidR="00DF1541" w:rsidRPr="00050B37" w:rsidRDefault="00DF1541" w:rsidP="00646DE8">
      <w:pPr>
        <w:spacing w:line="276" w:lineRule="auto"/>
        <w:jc w:val="both"/>
        <w:rPr>
          <w:rFonts w:asciiTheme="majorHAnsi" w:hAnsiTheme="majorHAnsi"/>
        </w:rPr>
      </w:pPr>
    </w:p>
    <w:p w14:paraId="2982D13D" w14:textId="77777777" w:rsidR="00DF1541" w:rsidRPr="00050B37" w:rsidRDefault="00DF1541" w:rsidP="00646DE8">
      <w:pPr>
        <w:spacing w:line="276" w:lineRule="auto"/>
        <w:jc w:val="both"/>
        <w:rPr>
          <w:rFonts w:asciiTheme="majorHAnsi" w:hAnsiTheme="majorHAnsi"/>
        </w:rPr>
      </w:pPr>
      <w:r w:rsidRPr="00050B37">
        <w:rPr>
          <w:rFonts w:asciiTheme="majorHAnsi" w:hAnsiTheme="majorHAnsi"/>
        </w:rPr>
        <w:t xml:space="preserve">For those who were adopted </w:t>
      </w:r>
      <w:r w:rsidRPr="00646DE8">
        <w:rPr>
          <w:rFonts w:asciiTheme="majorHAnsi" w:hAnsiTheme="majorHAnsi"/>
          <w:u w:val="single"/>
        </w:rPr>
        <w:t>prior to</w:t>
      </w:r>
      <w:r w:rsidRPr="00050B37">
        <w:rPr>
          <w:rFonts w:asciiTheme="majorHAnsi" w:hAnsiTheme="majorHAnsi"/>
        </w:rPr>
        <w:t xml:space="preserve"> the Bill being made Law, and who are </w:t>
      </w:r>
      <w:r w:rsidRPr="00646DE8">
        <w:rPr>
          <w:rFonts w:asciiTheme="majorHAnsi" w:hAnsiTheme="majorHAnsi"/>
          <w:u w:val="single"/>
        </w:rPr>
        <w:t>&gt;18 years old</w:t>
      </w:r>
      <w:r w:rsidRPr="00050B37">
        <w:rPr>
          <w:rFonts w:asciiTheme="majorHAnsi" w:hAnsiTheme="majorHAnsi"/>
        </w:rPr>
        <w:t xml:space="preserve"> (i.e. born before c.1999), the following process applies:</w:t>
      </w:r>
    </w:p>
    <w:p w14:paraId="1AA1E8D4" w14:textId="4942123D" w:rsidR="00DF1541" w:rsidRPr="00050B37" w:rsidRDefault="00DF1541" w:rsidP="00646DE8">
      <w:pPr>
        <w:pStyle w:val="ListParagraph"/>
        <w:numPr>
          <w:ilvl w:val="0"/>
          <w:numId w:val="6"/>
        </w:numPr>
        <w:spacing w:line="276" w:lineRule="auto"/>
        <w:ind w:left="720"/>
        <w:jc w:val="both"/>
        <w:rPr>
          <w:rFonts w:asciiTheme="majorHAnsi" w:hAnsiTheme="majorHAnsi"/>
        </w:rPr>
      </w:pPr>
      <w:r w:rsidRPr="00050B37">
        <w:rPr>
          <w:rFonts w:asciiTheme="majorHAnsi" w:hAnsiTheme="majorHAnsi"/>
        </w:rPr>
        <w:t>First they must sign a Written Undertaking (WUT) not to contact their birth parents (</w:t>
      </w:r>
      <w:r w:rsidR="001D6B26" w:rsidRPr="00050B37">
        <w:rPr>
          <w:rFonts w:asciiTheme="majorHAnsi" w:hAnsiTheme="majorHAnsi"/>
        </w:rPr>
        <w:t>WUT not necessary if</w:t>
      </w:r>
      <w:r w:rsidRPr="00050B37">
        <w:rPr>
          <w:rFonts w:asciiTheme="majorHAnsi" w:hAnsiTheme="majorHAnsi"/>
        </w:rPr>
        <w:t xml:space="preserve"> </w:t>
      </w:r>
      <w:r w:rsidR="001D6B26" w:rsidRPr="00050B37">
        <w:rPr>
          <w:rFonts w:asciiTheme="majorHAnsi" w:hAnsiTheme="majorHAnsi"/>
        </w:rPr>
        <w:t xml:space="preserve">the </w:t>
      </w:r>
      <w:r w:rsidRPr="00050B37">
        <w:rPr>
          <w:rFonts w:asciiTheme="majorHAnsi" w:hAnsiTheme="majorHAnsi"/>
        </w:rPr>
        <w:t>parent</w:t>
      </w:r>
      <w:r w:rsidR="001D6B26" w:rsidRPr="00050B37">
        <w:rPr>
          <w:rFonts w:asciiTheme="majorHAnsi" w:hAnsiTheme="majorHAnsi"/>
        </w:rPr>
        <w:t xml:space="preserve"> in question</w:t>
      </w:r>
      <w:r w:rsidRPr="00050B37">
        <w:rPr>
          <w:rFonts w:asciiTheme="majorHAnsi" w:hAnsiTheme="majorHAnsi"/>
        </w:rPr>
        <w:t xml:space="preserve"> is willing to have contact, or </w:t>
      </w:r>
      <w:r w:rsidR="001D6B26" w:rsidRPr="00050B37">
        <w:rPr>
          <w:rFonts w:asciiTheme="majorHAnsi" w:hAnsiTheme="majorHAnsi"/>
        </w:rPr>
        <w:t xml:space="preserve">is </w:t>
      </w:r>
      <w:r w:rsidRPr="00050B37">
        <w:rPr>
          <w:rFonts w:asciiTheme="majorHAnsi" w:hAnsiTheme="majorHAnsi"/>
        </w:rPr>
        <w:t>seeking contact</w:t>
      </w:r>
      <w:r w:rsidR="001D6B26" w:rsidRPr="00050B37">
        <w:rPr>
          <w:rFonts w:asciiTheme="majorHAnsi" w:hAnsiTheme="majorHAnsi"/>
        </w:rPr>
        <w:t>, or has died</w:t>
      </w:r>
      <w:r w:rsidRPr="00050B37">
        <w:rPr>
          <w:rFonts w:asciiTheme="majorHAnsi" w:hAnsiTheme="majorHAnsi"/>
        </w:rPr>
        <w:t>) – see section 41</w:t>
      </w:r>
    </w:p>
    <w:p w14:paraId="506DD46C" w14:textId="77777777" w:rsidR="00DF1541" w:rsidRPr="00050B37" w:rsidRDefault="00DF1541" w:rsidP="00646DE8">
      <w:pPr>
        <w:pStyle w:val="ListParagraph"/>
        <w:numPr>
          <w:ilvl w:val="1"/>
          <w:numId w:val="6"/>
        </w:numPr>
        <w:spacing w:line="276" w:lineRule="auto"/>
        <w:ind w:left="1440"/>
        <w:jc w:val="both"/>
        <w:rPr>
          <w:rFonts w:asciiTheme="majorHAnsi" w:hAnsiTheme="majorHAnsi"/>
        </w:rPr>
      </w:pPr>
      <w:r w:rsidRPr="00050B37">
        <w:rPr>
          <w:rFonts w:asciiTheme="majorHAnsi" w:hAnsiTheme="majorHAnsi"/>
        </w:rPr>
        <w:t>If they do not, no information will be released</w:t>
      </w:r>
    </w:p>
    <w:p w14:paraId="06C28827" w14:textId="45C98F77" w:rsidR="001D6B26" w:rsidRPr="00050B37" w:rsidRDefault="001D6B26" w:rsidP="00646DE8">
      <w:pPr>
        <w:pStyle w:val="ListParagraph"/>
        <w:numPr>
          <w:ilvl w:val="1"/>
          <w:numId w:val="6"/>
        </w:numPr>
        <w:spacing w:line="276" w:lineRule="auto"/>
        <w:ind w:left="1440"/>
        <w:jc w:val="both"/>
        <w:rPr>
          <w:rFonts w:asciiTheme="majorHAnsi" w:hAnsiTheme="majorHAnsi"/>
        </w:rPr>
      </w:pPr>
      <w:r w:rsidRPr="00050B37">
        <w:rPr>
          <w:rFonts w:asciiTheme="majorHAnsi" w:hAnsiTheme="majorHAnsi"/>
        </w:rPr>
        <w:t xml:space="preserve">The implication (which is not clearly stated) is that the </w:t>
      </w:r>
      <w:r w:rsidR="00F77050">
        <w:rPr>
          <w:rFonts w:asciiTheme="majorHAnsi" w:hAnsiTheme="majorHAnsi"/>
        </w:rPr>
        <w:t>Agency</w:t>
      </w:r>
      <w:r w:rsidRPr="00050B37">
        <w:rPr>
          <w:rFonts w:asciiTheme="majorHAnsi" w:hAnsiTheme="majorHAnsi"/>
        </w:rPr>
        <w:t xml:space="preserve"> will assume responsibility for any tracing &amp; contacting of the birth parent</w:t>
      </w:r>
    </w:p>
    <w:p w14:paraId="207B110C" w14:textId="50002752" w:rsidR="00DF1541" w:rsidRPr="00050B37" w:rsidRDefault="00DF1541" w:rsidP="00646DE8">
      <w:pPr>
        <w:pStyle w:val="ListParagraph"/>
        <w:numPr>
          <w:ilvl w:val="0"/>
          <w:numId w:val="6"/>
        </w:numPr>
        <w:spacing w:line="276" w:lineRule="auto"/>
        <w:ind w:left="720"/>
        <w:jc w:val="both"/>
        <w:rPr>
          <w:rFonts w:asciiTheme="majorHAnsi" w:hAnsiTheme="majorHAnsi"/>
        </w:rPr>
      </w:pPr>
      <w:r w:rsidRPr="00050B37">
        <w:rPr>
          <w:rFonts w:asciiTheme="majorHAnsi" w:hAnsiTheme="majorHAnsi"/>
        </w:rPr>
        <w:t xml:space="preserve">Next, TUSLA (the </w:t>
      </w:r>
      <w:r w:rsidR="00F77050">
        <w:rPr>
          <w:rFonts w:asciiTheme="majorHAnsi" w:hAnsiTheme="majorHAnsi"/>
        </w:rPr>
        <w:t>Agency</w:t>
      </w:r>
      <w:r w:rsidRPr="00050B37">
        <w:rPr>
          <w:rFonts w:asciiTheme="majorHAnsi" w:hAnsiTheme="majorHAnsi"/>
        </w:rPr>
        <w:t xml:space="preserve">) will see if there is an entry (with contact details) for either parent on the new Register (RACE) </w:t>
      </w:r>
      <w:r w:rsidRPr="00050B37">
        <w:rPr>
          <w:rStyle w:val="FootnoteReference"/>
          <w:rFonts w:asciiTheme="majorHAnsi" w:hAnsiTheme="majorHAnsi"/>
        </w:rPr>
        <w:footnoteReference w:id="35"/>
      </w:r>
      <w:r w:rsidRPr="00050B37">
        <w:rPr>
          <w:rFonts w:asciiTheme="majorHAnsi" w:hAnsiTheme="majorHAnsi"/>
        </w:rPr>
        <w:t xml:space="preserve"> </w:t>
      </w:r>
    </w:p>
    <w:p w14:paraId="2C49BCB9" w14:textId="61649856" w:rsidR="00DF1541" w:rsidRPr="00050B37" w:rsidRDefault="00DF1541" w:rsidP="00646DE8">
      <w:pPr>
        <w:pStyle w:val="ListParagraph"/>
        <w:numPr>
          <w:ilvl w:val="1"/>
          <w:numId w:val="6"/>
        </w:numPr>
        <w:spacing w:line="276" w:lineRule="auto"/>
        <w:ind w:left="1440"/>
        <w:jc w:val="both"/>
        <w:rPr>
          <w:rFonts w:asciiTheme="majorHAnsi" w:hAnsiTheme="majorHAnsi"/>
        </w:rPr>
      </w:pPr>
      <w:r w:rsidRPr="00050B37">
        <w:rPr>
          <w:rFonts w:asciiTheme="majorHAnsi" w:hAnsiTheme="majorHAnsi"/>
        </w:rPr>
        <w:t xml:space="preserve">If there is an entry, then that parent is contacted and notified that their natural child is seeking information about their birth. </w:t>
      </w:r>
      <w:r w:rsidR="008819F3" w:rsidRPr="00050B37">
        <w:rPr>
          <w:rFonts w:asciiTheme="majorHAnsi" w:hAnsiTheme="majorHAnsi"/>
        </w:rPr>
        <w:t xml:space="preserve">They will be given advice and support. </w:t>
      </w:r>
      <w:r w:rsidRPr="00050B37">
        <w:rPr>
          <w:rFonts w:asciiTheme="majorHAnsi" w:hAnsiTheme="majorHAnsi"/>
        </w:rPr>
        <w:t xml:space="preserve">They will also be asked if this will endanger anyone’s life and be told that they have 12 weeks to </w:t>
      </w:r>
      <w:r w:rsidR="008819F3" w:rsidRPr="00050B37">
        <w:rPr>
          <w:rFonts w:asciiTheme="majorHAnsi" w:hAnsiTheme="majorHAnsi"/>
        </w:rPr>
        <w:t>block the release of the information</w:t>
      </w:r>
      <w:r w:rsidRPr="00050B37">
        <w:rPr>
          <w:rFonts w:asciiTheme="majorHAnsi" w:hAnsiTheme="majorHAnsi"/>
        </w:rPr>
        <w:t xml:space="preserve">. </w:t>
      </w:r>
    </w:p>
    <w:p w14:paraId="23D9C400" w14:textId="77777777" w:rsidR="00DF1541" w:rsidRPr="00050B37" w:rsidRDefault="00DF1541" w:rsidP="00646DE8">
      <w:pPr>
        <w:pStyle w:val="ListParagraph"/>
        <w:numPr>
          <w:ilvl w:val="2"/>
          <w:numId w:val="6"/>
        </w:numPr>
        <w:spacing w:line="276" w:lineRule="auto"/>
        <w:ind w:left="2160"/>
        <w:jc w:val="both"/>
        <w:rPr>
          <w:rFonts w:asciiTheme="majorHAnsi" w:hAnsiTheme="majorHAnsi"/>
        </w:rPr>
      </w:pPr>
      <w:r w:rsidRPr="00050B37">
        <w:rPr>
          <w:rFonts w:asciiTheme="majorHAnsi" w:hAnsiTheme="majorHAnsi"/>
        </w:rPr>
        <w:t>If the parent has “no compelling reason” to block the release of the information, it will be released:</w:t>
      </w:r>
    </w:p>
    <w:p w14:paraId="7440EFB7" w14:textId="1605ED05" w:rsidR="00DF1541" w:rsidRPr="00050B37" w:rsidRDefault="00DF1541" w:rsidP="00646DE8">
      <w:pPr>
        <w:pStyle w:val="ListParagraph"/>
        <w:numPr>
          <w:ilvl w:val="3"/>
          <w:numId w:val="6"/>
        </w:numPr>
        <w:spacing w:line="276" w:lineRule="auto"/>
        <w:ind w:left="2880"/>
        <w:jc w:val="both"/>
        <w:rPr>
          <w:rFonts w:asciiTheme="majorHAnsi" w:hAnsiTheme="majorHAnsi"/>
        </w:rPr>
      </w:pPr>
      <w:r w:rsidRPr="00050B37">
        <w:rPr>
          <w:rFonts w:asciiTheme="majorHAnsi" w:hAnsiTheme="majorHAnsi"/>
        </w:rPr>
        <w:t>If the birth mother has been contacted, the information released is not a copy of the birth certificate but rather her name and other details typically found on a birth cert EXCEPT the</w:t>
      </w:r>
      <w:r w:rsidR="008819F3" w:rsidRPr="00050B37">
        <w:rPr>
          <w:rFonts w:asciiTheme="majorHAnsi" w:hAnsiTheme="majorHAnsi"/>
        </w:rPr>
        <w:t xml:space="preserve"> father’s name - see section 23-1-g</w:t>
      </w:r>
      <w:r w:rsidR="0010133E">
        <w:rPr>
          <w:rFonts w:asciiTheme="majorHAnsi" w:hAnsiTheme="majorHAnsi"/>
        </w:rPr>
        <w:t xml:space="preserve"> and page 7 of the FAQ</w:t>
      </w:r>
      <w:r w:rsidR="0010133E">
        <w:rPr>
          <w:rStyle w:val="FootnoteReference"/>
          <w:rFonts w:asciiTheme="majorHAnsi" w:hAnsiTheme="majorHAnsi"/>
        </w:rPr>
        <w:footnoteReference w:id="36"/>
      </w:r>
    </w:p>
    <w:p w14:paraId="7A3936C3" w14:textId="56864AB3" w:rsidR="00DF1541" w:rsidRPr="00050B37" w:rsidRDefault="00DF1541" w:rsidP="00646DE8">
      <w:pPr>
        <w:pStyle w:val="ListParagraph"/>
        <w:numPr>
          <w:ilvl w:val="3"/>
          <w:numId w:val="6"/>
        </w:numPr>
        <w:spacing w:line="276" w:lineRule="auto"/>
        <w:ind w:left="2880"/>
        <w:jc w:val="both"/>
        <w:rPr>
          <w:rFonts w:asciiTheme="majorHAnsi" w:hAnsiTheme="majorHAnsi"/>
        </w:rPr>
      </w:pPr>
      <w:r w:rsidRPr="00050B37">
        <w:rPr>
          <w:rFonts w:asciiTheme="majorHAnsi" w:hAnsiTheme="majorHAnsi"/>
        </w:rPr>
        <w:t>If it is the birth father that has been contacted, the informatio</w:t>
      </w:r>
      <w:r w:rsidR="008819F3" w:rsidRPr="00050B37">
        <w:rPr>
          <w:rFonts w:asciiTheme="majorHAnsi" w:hAnsiTheme="majorHAnsi"/>
        </w:rPr>
        <w:t>n released is his name – see 23-1-h</w:t>
      </w:r>
      <w:r w:rsidRPr="00050B37">
        <w:rPr>
          <w:rFonts w:asciiTheme="majorHAnsi" w:hAnsiTheme="majorHAnsi"/>
        </w:rPr>
        <w:t xml:space="preserve"> … BUT apparently he cannot consent to any other birth cert information being released</w:t>
      </w:r>
    </w:p>
    <w:p w14:paraId="7FF6DDA2" w14:textId="50117B65" w:rsidR="00DF1541" w:rsidRPr="00050B37" w:rsidRDefault="00DF1541" w:rsidP="00646DE8">
      <w:pPr>
        <w:pStyle w:val="ListParagraph"/>
        <w:numPr>
          <w:ilvl w:val="3"/>
          <w:numId w:val="6"/>
        </w:numPr>
        <w:spacing w:line="276" w:lineRule="auto"/>
        <w:ind w:left="2880"/>
        <w:jc w:val="both"/>
        <w:rPr>
          <w:rFonts w:asciiTheme="majorHAnsi" w:hAnsiTheme="majorHAnsi"/>
        </w:rPr>
      </w:pPr>
      <w:r w:rsidRPr="00050B37">
        <w:rPr>
          <w:rFonts w:asciiTheme="majorHAnsi" w:hAnsiTheme="majorHAnsi"/>
        </w:rPr>
        <w:lastRenderedPageBreak/>
        <w:t>It appears that a copy of an Adoption Order can only be released once the birth mother has been contacted. Birth fathers have no say in this. However, this is not clearly delineat</w:t>
      </w:r>
      <w:r w:rsidR="008819F3" w:rsidRPr="00050B37">
        <w:rPr>
          <w:rFonts w:asciiTheme="majorHAnsi" w:hAnsiTheme="majorHAnsi"/>
        </w:rPr>
        <w:t>ed in the proposed Bill. See 23-</w:t>
      </w:r>
      <w:r w:rsidRPr="00050B37">
        <w:rPr>
          <w:rFonts w:asciiTheme="majorHAnsi" w:hAnsiTheme="majorHAnsi"/>
        </w:rPr>
        <w:t>1</w:t>
      </w:r>
      <w:r w:rsidR="008819F3" w:rsidRPr="00050B37">
        <w:rPr>
          <w:rFonts w:asciiTheme="majorHAnsi" w:hAnsiTheme="majorHAnsi"/>
        </w:rPr>
        <w:t>-</w:t>
      </w:r>
      <w:r w:rsidRPr="00050B37">
        <w:rPr>
          <w:rFonts w:asciiTheme="majorHAnsi" w:hAnsiTheme="majorHAnsi"/>
        </w:rPr>
        <w:t>i</w:t>
      </w:r>
    </w:p>
    <w:p w14:paraId="3CA1875D" w14:textId="6FBDC7E4" w:rsidR="00DF1541" w:rsidRPr="00050B37" w:rsidRDefault="00DF1541" w:rsidP="00646DE8">
      <w:pPr>
        <w:pStyle w:val="ListParagraph"/>
        <w:numPr>
          <w:ilvl w:val="3"/>
          <w:numId w:val="6"/>
        </w:numPr>
        <w:spacing w:line="276" w:lineRule="auto"/>
        <w:ind w:left="2880"/>
        <w:jc w:val="both"/>
        <w:rPr>
          <w:rFonts w:asciiTheme="majorHAnsi" w:hAnsiTheme="majorHAnsi"/>
        </w:rPr>
      </w:pPr>
      <w:r w:rsidRPr="00050B37">
        <w:rPr>
          <w:rFonts w:asciiTheme="majorHAnsi" w:hAnsiTheme="majorHAnsi"/>
        </w:rPr>
        <w:t>It is not terribly clear how the Bill proposes to manage the release of non-identifying “other” information, relating to early life, medi</w:t>
      </w:r>
      <w:r w:rsidR="008819F3" w:rsidRPr="00050B37">
        <w:rPr>
          <w:rFonts w:asciiTheme="majorHAnsi" w:hAnsiTheme="majorHAnsi"/>
        </w:rPr>
        <w:t>cal information, etc … items 23-</w:t>
      </w:r>
      <w:r w:rsidRPr="00050B37">
        <w:rPr>
          <w:rFonts w:asciiTheme="majorHAnsi" w:hAnsiTheme="majorHAnsi"/>
        </w:rPr>
        <w:t>1a</w:t>
      </w:r>
      <w:r w:rsidR="008819F3" w:rsidRPr="00050B37">
        <w:rPr>
          <w:rFonts w:asciiTheme="majorHAnsi" w:hAnsiTheme="majorHAnsi"/>
        </w:rPr>
        <w:t xml:space="preserve"> through 23-1-</w:t>
      </w:r>
      <w:r w:rsidRPr="00050B37">
        <w:rPr>
          <w:rFonts w:asciiTheme="majorHAnsi" w:hAnsiTheme="majorHAnsi"/>
        </w:rPr>
        <w:t>e. Is it subject to the same process? Can either parent consent to its release? Or can it be released without the need to contact either birth parent? Apparently the latter applies.</w:t>
      </w:r>
    </w:p>
    <w:p w14:paraId="1BD2C9D6" w14:textId="7668FE0E" w:rsidR="00DF1541" w:rsidRPr="00050B37" w:rsidRDefault="00DF1541" w:rsidP="00646DE8">
      <w:pPr>
        <w:pStyle w:val="ListParagraph"/>
        <w:numPr>
          <w:ilvl w:val="2"/>
          <w:numId w:val="6"/>
        </w:numPr>
        <w:spacing w:line="276" w:lineRule="auto"/>
        <w:ind w:left="2160"/>
        <w:jc w:val="both"/>
        <w:rPr>
          <w:rFonts w:asciiTheme="majorHAnsi" w:hAnsiTheme="majorHAnsi"/>
        </w:rPr>
      </w:pPr>
      <w:r w:rsidRPr="00050B37">
        <w:rPr>
          <w:rFonts w:asciiTheme="majorHAnsi" w:hAnsiTheme="majorHAnsi"/>
        </w:rPr>
        <w:t>If either parent feels someone’s life would be in danger as a result of the release of either parent</w:t>
      </w:r>
      <w:r w:rsidR="008819F3" w:rsidRPr="00050B37">
        <w:rPr>
          <w:rFonts w:asciiTheme="majorHAnsi" w:hAnsiTheme="majorHAnsi"/>
        </w:rPr>
        <w:t>’</w:t>
      </w:r>
      <w:r w:rsidRPr="00050B37">
        <w:rPr>
          <w:rFonts w:asciiTheme="majorHAnsi" w:hAnsiTheme="majorHAnsi"/>
        </w:rPr>
        <w:t>s name or other birth cert information, then the release can be blocked and the case can go to court</w:t>
      </w:r>
    </w:p>
    <w:p w14:paraId="0095E26D" w14:textId="77777777" w:rsidR="00DF1541" w:rsidRPr="00050B37" w:rsidRDefault="00DF1541" w:rsidP="00646DE8">
      <w:pPr>
        <w:pStyle w:val="ListParagraph"/>
        <w:numPr>
          <w:ilvl w:val="1"/>
          <w:numId w:val="6"/>
        </w:numPr>
        <w:spacing w:line="276" w:lineRule="auto"/>
        <w:ind w:left="1440"/>
        <w:jc w:val="both"/>
        <w:rPr>
          <w:rFonts w:asciiTheme="majorHAnsi" w:hAnsiTheme="majorHAnsi"/>
        </w:rPr>
      </w:pPr>
      <w:r w:rsidRPr="00050B37">
        <w:rPr>
          <w:rFonts w:asciiTheme="majorHAnsi" w:hAnsiTheme="majorHAnsi"/>
        </w:rPr>
        <w:t>If there is no entry for the parent on the new Register, then …</w:t>
      </w:r>
    </w:p>
    <w:p w14:paraId="111C0E3F" w14:textId="77777777" w:rsidR="00DF1541" w:rsidRPr="00050B37" w:rsidRDefault="00DF1541" w:rsidP="00646DE8">
      <w:pPr>
        <w:pStyle w:val="ListParagraph"/>
        <w:numPr>
          <w:ilvl w:val="2"/>
          <w:numId w:val="6"/>
        </w:numPr>
        <w:spacing w:line="276" w:lineRule="auto"/>
        <w:ind w:left="2160"/>
        <w:jc w:val="both"/>
        <w:rPr>
          <w:rFonts w:asciiTheme="majorHAnsi" w:hAnsiTheme="majorHAnsi"/>
        </w:rPr>
      </w:pPr>
      <w:r w:rsidRPr="00050B37">
        <w:rPr>
          <w:rFonts w:asciiTheme="majorHAnsi" w:hAnsiTheme="majorHAnsi"/>
        </w:rPr>
        <w:t>If the birth father was previously consulted about the adoption (i.e. 18+ years ago), then his name can be released</w:t>
      </w:r>
    </w:p>
    <w:p w14:paraId="7C5B4586" w14:textId="158012B7" w:rsidR="00DF1541" w:rsidRPr="00050B37" w:rsidRDefault="00DF1541" w:rsidP="00646DE8">
      <w:pPr>
        <w:pStyle w:val="ListParagraph"/>
        <w:numPr>
          <w:ilvl w:val="2"/>
          <w:numId w:val="6"/>
        </w:numPr>
        <w:spacing w:line="276" w:lineRule="auto"/>
        <w:ind w:left="2160"/>
        <w:jc w:val="both"/>
        <w:rPr>
          <w:rFonts w:asciiTheme="majorHAnsi" w:hAnsiTheme="majorHAnsi"/>
        </w:rPr>
      </w:pPr>
      <w:r w:rsidRPr="00050B37">
        <w:rPr>
          <w:rFonts w:asciiTheme="majorHAnsi" w:hAnsiTheme="majorHAnsi"/>
        </w:rPr>
        <w:t xml:space="preserve">If he was not consulted about the adoption, then he becomes the subject of a </w:t>
      </w:r>
      <w:r w:rsidR="00E62984" w:rsidRPr="00050B37">
        <w:rPr>
          <w:rFonts w:asciiTheme="majorHAnsi" w:hAnsiTheme="majorHAnsi"/>
        </w:rPr>
        <w:t xml:space="preserve">tracing </w:t>
      </w:r>
      <w:r w:rsidRPr="00050B37">
        <w:rPr>
          <w:rFonts w:asciiTheme="majorHAnsi" w:hAnsiTheme="majorHAnsi"/>
        </w:rPr>
        <w:t>search so that he can be located, contacted, &amp; asked if anyone’s life will be put in danger by releasing his name</w:t>
      </w:r>
    </w:p>
    <w:p w14:paraId="54872BB0" w14:textId="77777777" w:rsidR="00DF1541" w:rsidRPr="00050B37" w:rsidRDefault="00DF1541" w:rsidP="00646DE8">
      <w:pPr>
        <w:pStyle w:val="ListParagraph"/>
        <w:numPr>
          <w:ilvl w:val="2"/>
          <w:numId w:val="6"/>
        </w:numPr>
        <w:spacing w:line="276" w:lineRule="auto"/>
        <w:ind w:left="2160"/>
        <w:jc w:val="both"/>
        <w:rPr>
          <w:rFonts w:asciiTheme="majorHAnsi" w:hAnsiTheme="majorHAnsi"/>
        </w:rPr>
      </w:pPr>
      <w:r w:rsidRPr="00050B37">
        <w:rPr>
          <w:rFonts w:asciiTheme="majorHAnsi" w:hAnsiTheme="majorHAnsi"/>
        </w:rPr>
        <w:t>If there is no entry for the birth mother, then … it looks like the information (i.e. birth certificate information and or a copy of an Adoption Order) can be released WITHOUT the need to locate her and contact her.</w:t>
      </w:r>
    </w:p>
    <w:p w14:paraId="60A3E6DD" w14:textId="77777777" w:rsidR="00DF1541" w:rsidRPr="00050B37" w:rsidRDefault="00DF1541" w:rsidP="00050B37">
      <w:pPr>
        <w:spacing w:line="276" w:lineRule="auto"/>
        <w:jc w:val="both"/>
        <w:rPr>
          <w:rFonts w:asciiTheme="majorHAnsi" w:hAnsiTheme="majorHAnsi"/>
        </w:rPr>
      </w:pPr>
    </w:p>
    <w:p w14:paraId="1F8E7899" w14:textId="42E9D19D" w:rsidR="00646DE8" w:rsidRDefault="00646DE8" w:rsidP="00646DE8">
      <w:pPr>
        <w:spacing w:line="276" w:lineRule="auto"/>
        <w:jc w:val="both"/>
        <w:rPr>
          <w:rFonts w:asciiTheme="majorHAnsi" w:hAnsiTheme="majorHAnsi"/>
        </w:rPr>
      </w:pPr>
      <w:r w:rsidRPr="00050B37">
        <w:rPr>
          <w:rFonts w:asciiTheme="majorHAnsi" w:hAnsiTheme="majorHAnsi"/>
        </w:rPr>
        <w:t xml:space="preserve">For those who were adopted </w:t>
      </w:r>
      <w:r w:rsidRPr="00646DE8">
        <w:rPr>
          <w:rFonts w:asciiTheme="majorHAnsi" w:hAnsiTheme="majorHAnsi"/>
          <w:u w:val="single"/>
        </w:rPr>
        <w:t>prior to</w:t>
      </w:r>
      <w:r w:rsidRPr="00050B37">
        <w:rPr>
          <w:rFonts w:asciiTheme="majorHAnsi" w:hAnsiTheme="majorHAnsi"/>
        </w:rPr>
        <w:t xml:space="preserve"> the Bill being made Law, and who are </w:t>
      </w:r>
      <w:r>
        <w:rPr>
          <w:rFonts w:asciiTheme="majorHAnsi" w:hAnsiTheme="majorHAnsi"/>
          <w:u w:val="single"/>
        </w:rPr>
        <w:t xml:space="preserve">less than </w:t>
      </w:r>
      <w:r w:rsidRPr="00646DE8">
        <w:rPr>
          <w:rFonts w:asciiTheme="majorHAnsi" w:hAnsiTheme="majorHAnsi"/>
          <w:u w:val="single"/>
        </w:rPr>
        <w:t>18 years old</w:t>
      </w:r>
      <w:r w:rsidRPr="00050B37">
        <w:rPr>
          <w:rFonts w:asciiTheme="majorHAnsi" w:hAnsiTheme="majorHAnsi"/>
        </w:rPr>
        <w:t xml:space="preserve"> (i.e. born before c.1999), the following process applies:</w:t>
      </w:r>
    </w:p>
    <w:p w14:paraId="6AB8FA50" w14:textId="1E4241A5" w:rsidR="00646DE8" w:rsidRDefault="00646DE8" w:rsidP="00475F0D">
      <w:pPr>
        <w:pStyle w:val="ListParagraph"/>
        <w:numPr>
          <w:ilvl w:val="0"/>
          <w:numId w:val="18"/>
        </w:numPr>
        <w:spacing w:line="276" w:lineRule="auto"/>
        <w:jc w:val="both"/>
        <w:rPr>
          <w:rFonts w:asciiTheme="majorHAnsi" w:hAnsiTheme="majorHAnsi"/>
        </w:rPr>
      </w:pPr>
      <w:r w:rsidRPr="00475F0D">
        <w:rPr>
          <w:rFonts w:asciiTheme="majorHAnsi" w:hAnsiTheme="majorHAnsi"/>
        </w:rPr>
        <w:t>The adoptive parent may apply for non-identifying information</w:t>
      </w:r>
    </w:p>
    <w:p w14:paraId="6EDD12BB" w14:textId="55010A5F" w:rsidR="00475F0D" w:rsidRPr="00475F0D" w:rsidRDefault="00475F0D" w:rsidP="00475F0D">
      <w:pPr>
        <w:pStyle w:val="ListParagraph"/>
        <w:numPr>
          <w:ilvl w:val="1"/>
          <w:numId w:val="18"/>
        </w:numPr>
        <w:spacing w:line="276" w:lineRule="auto"/>
        <w:jc w:val="both"/>
        <w:rPr>
          <w:rFonts w:asciiTheme="majorHAnsi" w:hAnsiTheme="majorHAnsi"/>
        </w:rPr>
      </w:pPr>
      <w:r>
        <w:rPr>
          <w:rFonts w:asciiTheme="majorHAnsi" w:hAnsiTheme="majorHAnsi"/>
        </w:rPr>
        <w:t>It seems this will be released without the need to contact the birth parents</w:t>
      </w:r>
    </w:p>
    <w:p w14:paraId="1F1B5C43" w14:textId="52111585" w:rsidR="00646DE8" w:rsidRDefault="00646DE8" w:rsidP="00646DE8">
      <w:pPr>
        <w:pStyle w:val="ListParagraph"/>
        <w:numPr>
          <w:ilvl w:val="0"/>
          <w:numId w:val="18"/>
        </w:numPr>
        <w:spacing w:line="276" w:lineRule="auto"/>
        <w:jc w:val="both"/>
        <w:rPr>
          <w:rFonts w:asciiTheme="majorHAnsi" w:hAnsiTheme="majorHAnsi"/>
        </w:rPr>
      </w:pPr>
      <w:r>
        <w:rPr>
          <w:rFonts w:asciiTheme="majorHAnsi" w:hAnsiTheme="majorHAnsi"/>
        </w:rPr>
        <w:t>The adoptive parent may apply for a copy of the Adoption Order and/or a copy of the Birth Certificate</w:t>
      </w:r>
    </w:p>
    <w:p w14:paraId="74737CC9" w14:textId="03EA6088" w:rsidR="00646DE8" w:rsidRDefault="00646DE8" w:rsidP="00646DE8">
      <w:pPr>
        <w:pStyle w:val="ListParagraph"/>
        <w:numPr>
          <w:ilvl w:val="1"/>
          <w:numId w:val="18"/>
        </w:numPr>
        <w:spacing w:line="276" w:lineRule="auto"/>
        <w:jc w:val="both"/>
        <w:rPr>
          <w:rFonts w:asciiTheme="majorHAnsi" w:hAnsiTheme="majorHAnsi"/>
        </w:rPr>
      </w:pPr>
      <w:r>
        <w:rPr>
          <w:rFonts w:asciiTheme="majorHAnsi" w:hAnsiTheme="majorHAnsi"/>
        </w:rPr>
        <w:t xml:space="preserve">Note 27 of the FAQ states that this will only be released if the “birth parent agrees or where the birth parent is deceased”. It is not clear if the consent (or death) of one or both birth parents is required, or if only one of them needs to give consent / have died for the cert to be released </w:t>
      </w:r>
      <w:r>
        <w:rPr>
          <w:rStyle w:val="FootnoteReference"/>
          <w:rFonts w:asciiTheme="majorHAnsi" w:hAnsiTheme="majorHAnsi"/>
        </w:rPr>
        <w:footnoteReference w:id="37"/>
      </w:r>
    </w:p>
    <w:p w14:paraId="5185F255" w14:textId="13A80B04" w:rsidR="00646DE8" w:rsidRPr="00646DE8" w:rsidRDefault="00646DE8" w:rsidP="00646DE8">
      <w:pPr>
        <w:pStyle w:val="ListParagraph"/>
        <w:numPr>
          <w:ilvl w:val="1"/>
          <w:numId w:val="18"/>
        </w:numPr>
        <w:spacing w:line="276" w:lineRule="auto"/>
        <w:jc w:val="both"/>
        <w:rPr>
          <w:rFonts w:asciiTheme="majorHAnsi" w:hAnsiTheme="majorHAnsi"/>
        </w:rPr>
      </w:pPr>
      <w:r>
        <w:rPr>
          <w:rFonts w:asciiTheme="majorHAnsi" w:hAnsiTheme="majorHAnsi"/>
        </w:rPr>
        <w:t>Note that</w:t>
      </w:r>
      <w:r w:rsidR="0010133E">
        <w:rPr>
          <w:rFonts w:asciiTheme="majorHAnsi" w:hAnsiTheme="majorHAnsi"/>
        </w:rPr>
        <w:t xml:space="preserve"> the option to obtain </w:t>
      </w:r>
      <w:r w:rsidR="0010133E" w:rsidRPr="00475F0D">
        <w:rPr>
          <w:rFonts w:asciiTheme="majorHAnsi" w:hAnsiTheme="majorHAnsi"/>
        </w:rPr>
        <w:t>the adoptee</w:t>
      </w:r>
      <w:r w:rsidR="00CE7537" w:rsidRPr="00475F0D">
        <w:rPr>
          <w:rFonts w:asciiTheme="majorHAnsi" w:hAnsiTheme="majorHAnsi"/>
        </w:rPr>
        <w:t>’</w:t>
      </w:r>
      <w:r w:rsidR="0010133E" w:rsidRPr="00475F0D">
        <w:rPr>
          <w:rFonts w:asciiTheme="majorHAnsi" w:hAnsiTheme="majorHAnsi"/>
        </w:rPr>
        <w:t>s Birth</w:t>
      </w:r>
      <w:r w:rsidR="0010133E">
        <w:rPr>
          <w:rFonts w:asciiTheme="majorHAnsi" w:hAnsiTheme="majorHAnsi"/>
        </w:rPr>
        <w:t xml:space="preserve"> Certificate expires as soon as he turns 18. Thereafter, both the birth father and birth mother would have to be contacted to release a) the father’s name, and b) all other birth certificate information, respectively. The Birth Certificate would </w:t>
      </w:r>
      <w:r w:rsidR="0010133E" w:rsidRPr="0010133E">
        <w:rPr>
          <w:rFonts w:asciiTheme="majorHAnsi" w:hAnsiTheme="majorHAnsi"/>
          <w:u w:val="single"/>
        </w:rPr>
        <w:t>not</w:t>
      </w:r>
      <w:r w:rsidR="0010133E">
        <w:rPr>
          <w:rFonts w:asciiTheme="majorHAnsi" w:hAnsiTheme="majorHAnsi"/>
        </w:rPr>
        <w:t xml:space="preserve"> be released to the adoptee aged 18+.</w:t>
      </w:r>
    </w:p>
    <w:p w14:paraId="632FB738" w14:textId="77777777" w:rsidR="00AB458E" w:rsidRPr="00050B37" w:rsidRDefault="00AB458E" w:rsidP="00050B37">
      <w:pPr>
        <w:pStyle w:val="Heading1"/>
        <w:spacing w:line="276" w:lineRule="auto"/>
        <w:jc w:val="both"/>
        <w:sectPr w:rsidR="00AB458E" w:rsidRPr="00050B37" w:rsidSect="00433E8B">
          <w:pgSz w:w="11900" w:h="16840"/>
          <w:pgMar w:top="1440" w:right="1440" w:bottom="1440" w:left="1440" w:header="708" w:footer="708" w:gutter="0"/>
          <w:cols w:space="708"/>
          <w:docGrid w:linePitch="360"/>
        </w:sectPr>
      </w:pPr>
    </w:p>
    <w:p w14:paraId="1728640A" w14:textId="3072E9DC" w:rsidR="001D6B26" w:rsidRPr="00050B37" w:rsidRDefault="008417DB" w:rsidP="00050B37">
      <w:pPr>
        <w:pStyle w:val="Heading1"/>
        <w:spacing w:line="276" w:lineRule="auto"/>
        <w:jc w:val="both"/>
      </w:pPr>
      <w:bookmarkStart w:id="19" w:name="_Toc359704146"/>
      <w:r>
        <w:lastRenderedPageBreak/>
        <w:t>Appendix 3</w:t>
      </w:r>
      <w:r w:rsidR="001D6B26" w:rsidRPr="00050B37">
        <w:t xml:space="preserve"> – biographical information on authors</w:t>
      </w:r>
      <w:bookmarkEnd w:id="19"/>
    </w:p>
    <w:p w14:paraId="039288FC" w14:textId="77777777" w:rsidR="001D6B26" w:rsidRPr="00050B37" w:rsidRDefault="001D6B26" w:rsidP="00050B37">
      <w:pPr>
        <w:spacing w:line="276" w:lineRule="auto"/>
        <w:jc w:val="both"/>
        <w:rPr>
          <w:rFonts w:asciiTheme="majorHAnsi" w:hAnsiTheme="majorHAnsi"/>
        </w:rPr>
      </w:pPr>
    </w:p>
    <w:p w14:paraId="69A32F70" w14:textId="11E15D7E" w:rsidR="00890ABF" w:rsidRDefault="00890ABF" w:rsidP="00050B37">
      <w:pPr>
        <w:spacing w:line="276" w:lineRule="auto"/>
        <w:jc w:val="both"/>
        <w:rPr>
          <w:rFonts w:asciiTheme="majorHAnsi" w:hAnsiTheme="majorHAnsi"/>
        </w:rPr>
      </w:pPr>
      <w:r w:rsidRPr="00890ABF">
        <w:rPr>
          <w:rFonts w:asciiTheme="majorHAnsi" w:hAnsiTheme="majorHAnsi"/>
        </w:rPr>
        <w:t>The authors of this sub</w:t>
      </w:r>
      <w:r>
        <w:rPr>
          <w:rFonts w:asciiTheme="majorHAnsi" w:hAnsiTheme="majorHAnsi"/>
        </w:rPr>
        <w:t>mission are all members of ISOGG, the In</w:t>
      </w:r>
      <w:r w:rsidR="00EB3CB8">
        <w:rPr>
          <w:rFonts w:asciiTheme="majorHAnsi" w:hAnsiTheme="majorHAnsi"/>
        </w:rPr>
        <w:t>ternational Society of Genetic G</w:t>
      </w:r>
      <w:r>
        <w:rPr>
          <w:rFonts w:asciiTheme="majorHAnsi" w:hAnsiTheme="majorHAnsi"/>
        </w:rPr>
        <w:t>enealogy</w:t>
      </w:r>
      <w:r w:rsidR="00EB3CB8">
        <w:rPr>
          <w:rFonts w:asciiTheme="majorHAnsi" w:hAnsiTheme="majorHAnsi"/>
        </w:rPr>
        <w:t>, but the views expressed in this document are their own personal views and are not necessarily shared by ISOGG.</w:t>
      </w:r>
    </w:p>
    <w:p w14:paraId="7F0F8800" w14:textId="77777777" w:rsidR="00EB3CB8" w:rsidRDefault="00EB3CB8" w:rsidP="00050B37">
      <w:pPr>
        <w:spacing w:line="276" w:lineRule="auto"/>
        <w:jc w:val="both"/>
        <w:rPr>
          <w:rFonts w:asciiTheme="majorHAnsi" w:hAnsiTheme="majorHAnsi"/>
        </w:rPr>
      </w:pPr>
    </w:p>
    <w:p w14:paraId="39334F6E" w14:textId="50840645" w:rsidR="00EB3CB8" w:rsidRPr="006C03E0" w:rsidRDefault="00EB3CB8" w:rsidP="00EB3CB8">
      <w:pPr>
        <w:spacing w:line="276" w:lineRule="auto"/>
        <w:jc w:val="both"/>
        <w:rPr>
          <w:rFonts w:asciiTheme="majorHAnsi" w:hAnsiTheme="majorHAnsi"/>
        </w:rPr>
      </w:pPr>
      <w:r>
        <w:rPr>
          <w:rFonts w:asciiTheme="majorHAnsi" w:hAnsiTheme="majorHAnsi"/>
        </w:rPr>
        <w:t>ISOGG</w:t>
      </w:r>
      <w:r w:rsidRPr="00EB3CB8">
        <w:rPr>
          <w:rFonts w:asciiTheme="majorHAnsi" w:hAnsiTheme="majorHAnsi"/>
        </w:rPr>
        <w:t> was founded in 2005 by DNA project</w:t>
      </w:r>
      <w:r>
        <w:rPr>
          <w:rFonts w:asciiTheme="majorHAnsi" w:hAnsiTheme="majorHAnsi"/>
        </w:rPr>
        <w:t xml:space="preserve"> </w:t>
      </w:r>
      <w:r w:rsidRPr="00EB3CB8">
        <w:rPr>
          <w:rFonts w:asciiTheme="majorHAnsi" w:hAnsiTheme="majorHAnsi"/>
        </w:rPr>
        <w:t>administrators who shared a common vision: the promotion and education of genetic genealogy.</w:t>
      </w:r>
      <w:r>
        <w:rPr>
          <w:rFonts w:asciiTheme="majorHAnsi" w:hAnsiTheme="majorHAnsi"/>
        </w:rPr>
        <w:t xml:space="preserve"> </w:t>
      </w:r>
      <w:r w:rsidRPr="00EB3CB8">
        <w:rPr>
          <w:rFonts w:asciiTheme="majorHAnsi" w:hAnsiTheme="majorHAnsi"/>
        </w:rPr>
        <w:t>ISOGG is a global volunteer organisation with over 12,000 members in 80 countries. Our</w:t>
      </w:r>
      <w:r>
        <w:rPr>
          <w:rFonts w:asciiTheme="majorHAnsi" w:hAnsiTheme="majorHAnsi"/>
        </w:rPr>
        <w:t xml:space="preserve"> </w:t>
      </w:r>
      <w:r w:rsidRPr="00EB3CB8">
        <w:rPr>
          <w:rFonts w:asciiTheme="majorHAnsi" w:hAnsiTheme="majorHAnsi"/>
        </w:rPr>
        <w:t>mission is to advocate for and educate about the use of genetics as a tool for genealogical</w:t>
      </w:r>
      <w:r>
        <w:rPr>
          <w:rFonts w:asciiTheme="majorHAnsi" w:hAnsiTheme="majorHAnsi"/>
        </w:rPr>
        <w:t xml:space="preserve"> </w:t>
      </w:r>
      <w:r w:rsidRPr="00EB3CB8">
        <w:rPr>
          <w:rFonts w:asciiTheme="majorHAnsi" w:hAnsiTheme="majorHAnsi"/>
        </w:rPr>
        <w:t>research, and to promote a supportive network for genetic genealogists. ISOGG Ireland</w:t>
      </w:r>
      <w:r>
        <w:rPr>
          <w:rFonts w:asciiTheme="majorHAnsi" w:hAnsiTheme="majorHAnsi"/>
        </w:rPr>
        <w:t xml:space="preserve"> </w:t>
      </w:r>
      <w:r w:rsidRPr="00EB3CB8">
        <w:rPr>
          <w:rFonts w:asciiTheme="majorHAnsi" w:hAnsiTheme="majorHAnsi"/>
        </w:rPr>
        <w:t>represents the global Irish diaspora in genetic genealogy and administers surname and regional</w:t>
      </w:r>
      <w:r>
        <w:rPr>
          <w:rFonts w:asciiTheme="majorHAnsi" w:hAnsiTheme="majorHAnsi"/>
        </w:rPr>
        <w:t xml:space="preserve"> DNA </w:t>
      </w:r>
      <w:r w:rsidRPr="00EB3CB8">
        <w:rPr>
          <w:rFonts w:asciiTheme="majorHAnsi" w:hAnsiTheme="majorHAnsi"/>
        </w:rPr>
        <w:t xml:space="preserve">projects and organizes conferences and lectures. We organize an annual </w:t>
      </w:r>
      <w:r>
        <w:rPr>
          <w:rFonts w:asciiTheme="majorHAnsi" w:hAnsiTheme="majorHAnsi"/>
        </w:rPr>
        <w:t xml:space="preserve">DNA </w:t>
      </w:r>
      <w:r w:rsidRPr="00EB3CB8">
        <w:rPr>
          <w:rFonts w:asciiTheme="majorHAnsi" w:hAnsiTheme="majorHAnsi"/>
        </w:rPr>
        <w:t xml:space="preserve">conference </w:t>
      </w:r>
      <w:r>
        <w:rPr>
          <w:rFonts w:asciiTheme="majorHAnsi" w:hAnsiTheme="majorHAnsi"/>
        </w:rPr>
        <w:t xml:space="preserve">(Genetic Genealogy Ireland) </w:t>
      </w:r>
      <w:r w:rsidRPr="00EB3CB8">
        <w:rPr>
          <w:rFonts w:asciiTheme="majorHAnsi" w:hAnsiTheme="majorHAnsi"/>
        </w:rPr>
        <w:t>at the Back</w:t>
      </w:r>
      <w:r>
        <w:rPr>
          <w:rFonts w:asciiTheme="majorHAnsi" w:hAnsiTheme="majorHAnsi"/>
        </w:rPr>
        <w:t xml:space="preserve"> to O</w:t>
      </w:r>
      <w:r w:rsidRPr="00EB3CB8">
        <w:rPr>
          <w:rFonts w:asciiTheme="majorHAnsi" w:hAnsiTheme="majorHAnsi"/>
        </w:rPr>
        <w:t xml:space="preserve">ur Past conference in the RDS and have published over 50 lectures to </w:t>
      </w:r>
      <w:r>
        <w:rPr>
          <w:rFonts w:asciiTheme="majorHAnsi" w:hAnsiTheme="majorHAnsi"/>
        </w:rPr>
        <w:t xml:space="preserve">our </w:t>
      </w:r>
      <w:hyperlink r:id="rId22" w:history="1">
        <w:r w:rsidRPr="00EB3CB8">
          <w:rPr>
            <w:rStyle w:val="Hyperlink"/>
            <w:rFonts w:asciiTheme="majorHAnsi" w:hAnsiTheme="majorHAnsi"/>
          </w:rPr>
          <w:t>dedicated YouTube channel</w:t>
        </w:r>
      </w:hyperlink>
      <w:r>
        <w:rPr>
          <w:rFonts w:asciiTheme="majorHAnsi" w:hAnsiTheme="majorHAnsi"/>
        </w:rPr>
        <w:t>.</w:t>
      </w:r>
    </w:p>
    <w:p w14:paraId="345FC7A9" w14:textId="77777777" w:rsidR="00890ABF" w:rsidRDefault="00890ABF" w:rsidP="00050B37">
      <w:pPr>
        <w:spacing w:line="276" w:lineRule="auto"/>
        <w:jc w:val="both"/>
        <w:rPr>
          <w:rFonts w:asciiTheme="majorHAnsi" w:hAnsiTheme="majorHAnsi"/>
          <w:b/>
        </w:rPr>
      </w:pPr>
    </w:p>
    <w:p w14:paraId="26CBD59C" w14:textId="64D58DDD" w:rsidR="00433E8B" w:rsidRPr="00F175E2" w:rsidRDefault="00F175E2" w:rsidP="00050B37">
      <w:pPr>
        <w:spacing w:line="276" w:lineRule="auto"/>
        <w:jc w:val="both"/>
        <w:rPr>
          <w:rFonts w:asciiTheme="majorHAnsi" w:hAnsiTheme="majorHAnsi"/>
          <w:b/>
        </w:rPr>
      </w:pPr>
      <w:r w:rsidRPr="00F175E2">
        <w:rPr>
          <w:rFonts w:asciiTheme="majorHAnsi" w:hAnsiTheme="majorHAnsi"/>
          <w:b/>
        </w:rPr>
        <w:t>Maurice Gleeson</w:t>
      </w:r>
    </w:p>
    <w:p w14:paraId="01BA582E" w14:textId="77777777" w:rsidR="00F175E2" w:rsidRDefault="00F175E2" w:rsidP="00050B37">
      <w:pPr>
        <w:spacing w:line="276" w:lineRule="auto"/>
        <w:jc w:val="both"/>
        <w:rPr>
          <w:rFonts w:asciiTheme="majorHAnsi" w:hAnsiTheme="majorHAnsi"/>
        </w:rPr>
      </w:pPr>
    </w:p>
    <w:p w14:paraId="16EE001C" w14:textId="3EFBA3D0" w:rsidR="00F175E2" w:rsidRPr="00F175E2" w:rsidRDefault="00F175E2" w:rsidP="00F175E2">
      <w:pPr>
        <w:spacing w:line="276" w:lineRule="auto"/>
        <w:jc w:val="both"/>
        <w:rPr>
          <w:rFonts w:asciiTheme="majorHAnsi" w:hAnsiTheme="majorHAnsi"/>
        </w:rPr>
      </w:pPr>
      <w:r w:rsidRPr="00F175E2">
        <w:rPr>
          <w:rFonts w:asciiTheme="majorHAnsi" w:hAnsiTheme="majorHAnsi"/>
        </w:rPr>
        <w:t>Maurice Gleeson is a psychiatrist and pharmaceutical physician as well as a genetic genealogist. He is administrator of several Surname DNA Projects, including the Gleason, Spearin, Farrell, Boylan, &amp; Maloney Projects. He also works with adoptees and with people of unknown parentage and has appeared on Irish TV as a consultant for the TV series Adoption Stories. He authors several blogs (e.g. DNA and Family Tree Research) and is a regular contributor to genealogical magazines. His YouTube videos on genetic genealogy are very popular. He has organised the DNA Lectures for "Genetic Genealogy Ireland" in Dublin and "Who Do You Think You Are" in the UK since 2012, as well as given talks all over Ireland, the UK, and internationally. He was voted "Genetic Genealogist of the Year 2015” (SurnameDNA Journal) and “Superstar Genealogist, Ireland” in 2016 (Canada’s Anglo-Celtic Connections).</w:t>
      </w:r>
      <w:r w:rsidR="00F77050">
        <w:rPr>
          <w:rFonts w:asciiTheme="majorHAnsi" w:hAnsiTheme="majorHAnsi"/>
        </w:rPr>
        <w:t xml:space="preserve"> </w:t>
      </w:r>
      <w:r w:rsidR="00F77050" w:rsidRPr="00F77050">
        <w:rPr>
          <w:rFonts w:asciiTheme="majorHAnsi" w:hAnsiTheme="majorHAnsi"/>
        </w:rPr>
        <w:t>The views expressed here are his own.</w:t>
      </w:r>
    </w:p>
    <w:p w14:paraId="563F76F4" w14:textId="77777777" w:rsidR="00F175E2" w:rsidRPr="00050B37" w:rsidRDefault="00F175E2" w:rsidP="00050B37">
      <w:pPr>
        <w:spacing w:line="276" w:lineRule="auto"/>
        <w:jc w:val="both"/>
        <w:rPr>
          <w:rFonts w:asciiTheme="majorHAnsi" w:hAnsiTheme="majorHAnsi"/>
        </w:rPr>
      </w:pPr>
    </w:p>
    <w:p w14:paraId="74CE8388" w14:textId="4E876F77" w:rsidR="00433E8B" w:rsidRPr="00F77050" w:rsidRDefault="00CE7537" w:rsidP="00050B37">
      <w:pPr>
        <w:spacing w:line="276" w:lineRule="auto"/>
        <w:jc w:val="both"/>
        <w:rPr>
          <w:rFonts w:asciiTheme="majorHAnsi" w:hAnsiTheme="majorHAnsi"/>
          <w:b/>
        </w:rPr>
      </w:pPr>
      <w:r w:rsidRPr="00F77050">
        <w:rPr>
          <w:rFonts w:asciiTheme="majorHAnsi" w:hAnsiTheme="majorHAnsi"/>
          <w:b/>
        </w:rPr>
        <w:t>Paddy Waldron</w:t>
      </w:r>
    </w:p>
    <w:p w14:paraId="5891055C" w14:textId="77777777" w:rsidR="00CE7537" w:rsidRPr="00F77050" w:rsidRDefault="00CE7537" w:rsidP="00050B37">
      <w:pPr>
        <w:spacing w:line="276" w:lineRule="auto"/>
        <w:jc w:val="both"/>
        <w:rPr>
          <w:rFonts w:asciiTheme="majorHAnsi" w:hAnsiTheme="majorHAnsi"/>
        </w:rPr>
      </w:pPr>
    </w:p>
    <w:p w14:paraId="3CCC084A" w14:textId="460EB541" w:rsidR="00CE7537" w:rsidRPr="00250BCD" w:rsidRDefault="00CE7537" w:rsidP="00250BCD">
      <w:pPr>
        <w:spacing w:line="276" w:lineRule="auto"/>
        <w:jc w:val="both"/>
        <w:rPr>
          <w:rFonts w:asciiTheme="majorHAnsi" w:hAnsiTheme="majorHAnsi"/>
        </w:rPr>
      </w:pPr>
      <w:r w:rsidRPr="00F77050">
        <w:rPr>
          <w:rFonts w:asciiTheme="majorHAnsi" w:hAnsiTheme="majorHAnsi"/>
        </w:rPr>
        <w:t xml:space="preserve">Paddy Waldron has degrees in mathematical sciences, economics and finance, but in recent years has concentrated on local history, genealogy and particularly genetic genealogy. He has lectured widely on all of these subjects. </w:t>
      </w:r>
      <w:r w:rsidR="00250BCD" w:rsidRPr="00250BCD">
        <w:rPr>
          <w:rFonts w:asciiTheme="majorHAnsi" w:hAnsiTheme="majorHAnsi"/>
        </w:rPr>
        <w:t xml:space="preserve">He is a Visiting Research Fellow in Economics at Trinity College Dublin. </w:t>
      </w:r>
      <w:r w:rsidRPr="00F77050">
        <w:rPr>
          <w:rFonts w:asciiTheme="majorHAnsi" w:hAnsiTheme="majorHAnsi"/>
        </w:rPr>
        <w:t xml:space="preserve">He is co-administrator of several DNA Projects, including the Clare Roots Project and the Clancy, Durkan, O’Dea &amp; Waldron Surname Projects. He has been involved in a number of adoption cases which were solved using DNA. He has served on the committees of the Clare Roots Society, Kilrush &amp; District Historical Society, Council of Irish </w:t>
      </w:r>
      <w:r w:rsidRPr="00F77050">
        <w:rPr>
          <w:rFonts w:asciiTheme="majorHAnsi" w:hAnsiTheme="majorHAnsi"/>
        </w:rPr>
        <w:lastRenderedPageBreak/>
        <w:t>Genealogical Organisations and various similar bodies. The views expressed here are his own and not those of any of these bodies.</w:t>
      </w:r>
    </w:p>
    <w:p w14:paraId="5FCD2B8B" w14:textId="77777777" w:rsidR="008819F3" w:rsidRDefault="008819F3" w:rsidP="00F77050">
      <w:pPr>
        <w:spacing w:line="276" w:lineRule="auto"/>
        <w:jc w:val="both"/>
        <w:rPr>
          <w:rFonts w:asciiTheme="majorHAnsi" w:hAnsiTheme="majorHAnsi"/>
        </w:rPr>
      </w:pPr>
    </w:p>
    <w:p w14:paraId="73C064C4" w14:textId="48B48E9A" w:rsidR="00905572" w:rsidRPr="00905572" w:rsidRDefault="00905572" w:rsidP="00F77050">
      <w:pPr>
        <w:spacing w:line="276" w:lineRule="auto"/>
        <w:jc w:val="both"/>
        <w:rPr>
          <w:rFonts w:asciiTheme="majorHAnsi" w:hAnsiTheme="majorHAnsi"/>
          <w:b/>
        </w:rPr>
      </w:pPr>
      <w:r w:rsidRPr="00905572">
        <w:rPr>
          <w:rFonts w:asciiTheme="majorHAnsi" w:hAnsiTheme="majorHAnsi"/>
          <w:b/>
        </w:rPr>
        <w:t>Martine Brennan</w:t>
      </w:r>
    </w:p>
    <w:p w14:paraId="36E6A0D3" w14:textId="77777777" w:rsidR="00905572" w:rsidRDefault="00905572" w:rsidP="00F77050">
      <w:pPr>
        <w:spacing w:line="276" w:lineRule="auto"/>
        <w:jc w:val="both"/>
        <w:rPr>
          <w:rFonts w:asciiTheme="majorHAnsi" w:hAnsiTheme="majorHAnsi"/>
        </w:rPr>
      </w:pPr>
    </w:p>
    <w:p w14:paraId="4EF90737" w14:textId="6EBFD610" w:rsidR="00905572" w:rsidRDefault="006C03E0" w:rsidP="00F77050">
      <w:pPr>
        <w:spacing w:line="276" w:lineRule="auto"/>
        <w:jc w:val="both"/>
        <w:rPr>
          <w:rFonts w:asciiTheme="majorHAnsi" w:hAnsiTheme="majorHAnsi"/>
        </w:rPr>
      </w:pPr>
      <w:r w:rsidRPr="006C03E0">
        <w:rPr>
          <w:rFonts w:asciiTheme="majorHAnsi" w:hAnsiTheme="majorHAnsi"/>
        </w:rPr>
        <w:t>Martine Brennan BA, Dip. Counselling, Dip. Psychotherapy, Genealogy Researcher, Member of the Guild of One Name Studies (Brennan), Founder of The Kerry DNA Project (Facebook) Contributor to Radio Kerry, TV &amp; Radio Documentaries, The Upper North Street School Project, Poplar, London, The Slave Name Roll Project, The Beyond Kin Project, Ireland Reaching Out </w:t>
      </w:r>
      <w:hyperlink r:id="rId23" w:history="1">
        <w:r w:rsidRPr="005E3490">
          <w:rPr>
            <w:rStyle w:val="Hyperlink"/>
            <w:rFonts w:asciiTheme="majorHAnsi" w:hAnsiTheme="majorHAnsi"/>
          </w:rPr>
          <w:t>www.martinebrennan.com</w:t>
        </w:r>
      </w:hyperlink>
      <w:r>
        <w:rPr>
          <w:rFonts w:asciiTheme="majorHAnsi" w:hAnsiTheme="majorHAnsi"/>
        </w:rPr>
        <w:t xml:space="preserve">  </w:t>
      </w:r>
    </w:p>
    <w:p w14:paraId="429695C8" w14:textId="77777777" w:rsidR="00905572" w:rsidRDefault="00905572" w:rsidP="00F77050">
      <w:pPr>
        <w:spacing w:line="276" w:lineRule="auto"/>
        <w:jc w:val="both"/>
        <w:rPr>
          <w:rFonts w:asciiTheme="majorHAnsi" w:hAnsiTheme="majorHAnsi"/>
        </w:rPr>
      </w:pPr>
    </w:p>
    <w:p w14:paraId="51CF7C84" w14:textId="3D574B4C" w:rsidR="00905572" w:rsidRPr="00905572" w:rsidRDefault="00905572" w:rsidP="00F77050">
      <w:pPr>
        <w:spacing w:line="276" w:lineRule="auto"/>
        <w:jc w:val="both"/>
        <w:rPr>
          <w:rFonts w:asciiTheme="majorHAnsi" w:hAnsiTheme="majorHAnsi"/>
          <w:b/>
        </w:rPr>
      </w:pPr>
      <w:r w:rsidRPr="00905572">
        <w:rPr>
          <w:rFonts w:asciiTheme="majorHAnsi" w:hAnsiTheme="majorHAnsi"/>
          <w:b/>
        </w:rPr>
        <w:t>Gerard Corcoran</w:t>
      </w:r>
    </w:p>
    <w:p w14:paraId="34CACBD6" w14:textId="77777777" w:rsidR="00905572" w:rsidRDefault="00905572" w:rsidP="00F77050">
      <w:pPr>
        <w:spacing w:line="276" w:lineRule="auto"/>
        <w:jc w:val="both"/>
        <w:rPr>
          <w:rFonts w:asciiTheme="majorHAnsi" w:hAnsiTheme="majorHAnsi"/>
        </w:rPr>
      </w:pPr>
    </w:p>
    <w:p w14:paraId="1FE8B43D" w14:textId="40D0921A" w:rsidR="00905572" w:rsidRDefault="00905572" w:rsidP="00905572">
      <w:pPr>
        <w:spacing w:line="276" w:lineRule="auto"/>
        <w:jc w:val="both"/>
        <w:rPr>
          <w:rFonts w:asciiTheme="majorHAnsi" w:hAnsiTheme="majorHAnsi"/>
        </w:rPr>
      </w:pPr>
      <w:r w:rsidRPr="00905572">
        <w:rPr>
          <w:rFonts w:asciiTheme="majorHAnsi" w:hAnsiTheme="majorHAnsi"/>
        </w:rPr>
        <w:t>Gerard Corcoran is Director of Smart Cities for Huawei Technologies in</w:t>
      </w:r>
      <w:r>
        <w:rPr>
          <w:rFonts w:asciiTheme="majorHAnsi" w:hAnsiTheme="majorHAnsi"/>
        </w:rPr>
        <w:t xml:space="preserve"> </w:t>
      </w:r>
      <w:r w:rsidRPr="00905572">
        <w:rPr>
          <w:rFonts w:asciiTheme="majorHAnsi" w:hAnsiTheme="majorHAnsi"/>
        </w:rPr>
        <w:t>Western Europe and is volunteer coordinator of the International Society of Genetic Genealogy</w:t>
      </w:r>
      <w:r>
        <w:rPr>
          <w:rFonts w:asciiTheme="majorHAnsi" w:hAnsiTheme="majorHAnsi"/>
        </w:rPr>
        <w:t xml:space="preserve"> </w:t>
      </w:r>
      <w:r w:rsidRPr="00905572">
        <w:rPr>
          <w:rFonts w:asciiTheme="majorHAnsi" w:hAnsiTheme="majorHAnsi"/>
        </w:rPr>
        <w:t>in Ireland. In the former role he is on the advisory Network of Smart City Dublin, Sandyford,</w:t>
      </w:r>
      <w:r>
        <w:rPr>
          <w:rFonts w:asciiTheme="majorHAnsi" w:hAnsiTheme="majorHAnsi"/>
        </w:rPr>
        <w:t xml:space="preserve"> </w:t>
      </w:r>
      <w:r w:rsidRPr="00905572">
        <w:rPr>
          <w:rFonts w:asciiTheme="majorHAnsi" w:hAnsiTheme="majorHAnsi"/>
        </w:rPr>
        <w:t>and Dun Laoghaire.</w:t>
      </w:r>
      <w:r>
        <w:rPr>
          <w:rFonts w:asciiTheme="majorHAnsi" w:hAnsiTheme="majorHAnsi"/>
        </w:rPr>
        <w:t xml:space="preserve"> I</w:t>
      </w:r>
      <w:r w:rsidRPr="00905572">
        <w:rPr>
          <w:rFonts w:asciiTheme="majorHAnsi" w:hAnsiTheme="majorHAnsi"/>
        </w:rPr>
        <w:t>n the latter role he is co-administrator of the Ireland DNA Outreach</w:t>
      </w:r>
      <w:r>
        <w:rPr>
          <w:rFonts w:asciiTheme="majorHAnsi" w:hAnsiTheme="majorHAnsi"/>
        </w:rPr>
        <w:t xml:space="preserve"> </w:t>
      </w:r>
      <w:r w:rsidRPr="00905572">
        <w:rPr>
          <w:rFonts w:asciiTheme="majorHAnsi" w:hAnsiTheme="majorHAnsi"/>
        </w:rPr>
        <w:t>project and the Irish Midlands DNA Project and organiser of the annual ISOGG day out for</w:t>
      </w:r>
      <w:r>
        <w:rPr>
          <w:rFonts w:asciiTheme="majorHAnsi" w:hAnsiTheme="majorHAnsi"/>
        </w:rPr>
        <w:t xml:space="preserve"> </w:t>
      </w:r>
      <w:r w:rsidRPr="00905572">
        <w:rPr>
          <w:rFonts w:asciiTheme="majorHAnsi" w:hAnsiTheme="majorHAnsi"/>
        </w:rPr>
        <w:t>speakers and volunteers of Genetic Genealogy Ireland.</w:t>
      </w:r>
      <w:r>
        <w:rPr>
          <w:rFonts w:asciiTheme="majorHAnsi" w:hAnsiTheme="majorHAnsi"/>
        </w:rPr>
        <w:t xml:space="preserve"> </w:t>
      </w:r>
      <w:r w:rsidRPr="00905572">
        <w:rPr>
          <w:rFonts w:asciiTheme="majorHAnsi" w:hAnsiTheme="majorHAnsi"/>
        </w:rPr>
        <w:t>In 2008, he submitted a report to the</w:t>
      </w:r>
      <w:r>
        <w:rPr>
          <w:rFonts w:asciiTheme="majorHAnsi" w:hAnsiTheme="majorHAnsi"/>
        </w:rPr>
        <w:t xml:space="preserve"> </w:t>
      </w:r>
      <w:r w:rsidRPr="00905572">
        <w:rPr>
          <w:rFonts w:asciiTheme="majorHAnsi" w:hAnsiTheme="majorHAnsi"/>
        </w:rPr>
        <w:t>Department of Foreign Affairs on the Ireland US Strategic Review advocating for the use of</w:t>
      </w:r>
      <w:r>
        <w:rPr>
          <w:rFonts w:asciiTheme="majorHAnsi" w:hAnsiTheme="majorHAnsi"/>
        </w:rPr>
        <w:t xml:space="preserve"> </w:t>
      </w:r>
      <w:r w:rsidRPr="00905572">
        <w:rPr>
          <w:rFonts w:asciiTheme="majorHAnsi" w:hAnsiTheme="majorHAnsi"/>
        </w:rPr>
        <w:t>Genetic Genealogy as a tool to connect the Irish Diaspora and the establishment of a Diaspora</w:t>
      </w:r>
      <w:r>
        <w:rPr>
          <w:rFonts w:asciiTheme="majorHAnsi" w:hAnsiTheme="majorHAnsi"/>
        </w:rPr>
        <w:t xml:space="preserve"> </w:t>
      </w:r>
      <w:r w:rsidR="006C03E0">
        <w:rPr>
          <w:rFonts w:asciiTheme="majorHAnsi" w:hAnsiTheme="majorHAnsi"/>
        </w:rPr>
        <w:t>Centre</w:t>
      </w:r>
      <w:r w:rsidRPr="00905572">
        <w:rPr>
          <w:rFonts w:asciiTheme="majorHAnsi" w:hAnsiTheme="majorHAnsi"/>
        </w:rPr>
        <w:t xml:space="preserve"> in Ireland.</w:t>
      </w:r>
      <w:r>
        <w:rPr>
          <w:rFonts w:asciiTheme="majorHAnsi" w:hAnsiTheme="majorHAnsi"/>
        </w:rPr>
        <w:t xml:space="preserve"> I</w:t>
      </w:r>
      <w:r w:rsidRPr="00905572">
        <w:rPr>
          <w:rFonts w:asciiTheme="majorHAnsi" w:hAnsiTheme="majorHAnsi"/>
        </w:rPr>
        <w:t>n 2014 he made a submission titled “Capture the Full Value of our</w:t>
      </w:r>
      <w:r>
        <w:rPr>
          <w:rFonts w:asciiTheme="majorHAnsi" w:hAnsiTheme="majorHAnsi"/>
        </w:rPr>
        <w:t xml:space="preserve"> </w:t>
      </w:r>
      <w:r w:rsidRPr="00905572">
        <w:rPr>
          <w:rFonts w:asciiTheme="majorHAnsi" w:hAnsiTheme="majorHAnsi"/>
        </w:rPr>
        <w:t>Genealogical Heritage” to the Oireachtas Joint Committee on Environment, Culture and the</w:t>
      </w:r>
      <w:r>
        <w:rPr>
          <w:rFonts w:asciiTheme="majorHAnsi" w:hAnsiTheme="majorHAnsi"/>
        </w:rPr>
        <w:t xml:space="preserve"> </w:t>
      </w:r>
      <w:r w:rsidRPr="00905572">
        <w:rPr>
          <w:rFonts w:asciiTheme="majorHAnsi" w:hAnsiTheme="majorHAnsi"/>
        </w:rPr>
        <w:t>Gaeltacht.</w:t>
      </w:r>
      <w:r>
        <w:rPr>
          <w:rFonts w:asciiTheme="majorHAnsi" w:hAnsiTheme="majorHAnsi"/>
        </w:rPr>
        <w:t xml:space="preserve"> I</w:t>
      </w:r>
      <w:r w:rsidRPr="00905572">
        <w:rPr>
          <w:rFonts w:asciiTheme="majorHAnsi" w:hAnsiTheme="majorHAnsi"/>
        </w:rPr>
        <w:t>n 2016 he supported the Genetic Genealogy component of the new Irish Diaspora</w:t>
      </w:r>
      <w:r>
        <w:rPr>
          <w:rFonts w:asciiTheme="majorHAnsi" w:hAnsiTheme="majorHAnsi"/>
        </w:rPr>
        <w:t xml:space="preserve"> </w:t>
      </w:r>
      <w:r w:rsidRPr="00905572">
        <w:rPr>
          <w:rFonts w:asciiTheme="majorHAnsi" w:hAnsiTheme="majorHAnsi"/>
        </w:rPr>
        <w:t>Museum, Epic Ireland and in the same year supported the landmark TV documentary on the</w:t>
      </w:r>
      <w:r>
        <w:rPr>
          <w:rFonts w:asciiTheme="majorHAnsi" w:hAnsiTheme="majorHAnsi"/>
        </w:rPr>
        <w:t xml:space="preserve"> DNA of the Irish Traveller</w:t>
      </w:r>
      <w:r w:rsidRPr="00905572">
        <w:rPr>
          <w:rFonts w:asciiTheme="majorHAnsi" w:hAnsiTheme="majorHAnsi"/>
        </w:rPr>
        <w:t>s.</w:t>
      </w:r>
      <w:r>
        <w:rPr>
          <w:rFonts w:asciiTheme="majorHAnsi" w:hAnsiTheme="majorHAnsi"/>
        </w:rPr>
        <w:t xml:space="preserve"> </w:t>
      </w:r>
      <w:r w:rsidRPr="00905572">
        <w:rPr>
          <w:rFonts w:asciiTheme="majorHAnsi" w:hAnsiTheme="majorHAnsi"/>
        </w:rPr>
        <w:t>He is a member of the Genealogical Society of Ireland with responsibility for contacts with the</w:t>
      </w:r>
      <w:r>
        <w:rPr>
          <w:rFonts w:asciiTheme="majorHAnsi" w:hAnsiTheme="majorHAnsi"/>
        </w:rPr>
        <w:t xml:space="preserve"> </w:t>
      </w:r>
      <w:r w:rsidRPr="00905572">
        <w:rPr>
          <w:rFonts w:asciiTheme="majorHAnsi" w:hAnsiTheme="majorHAnsi"/>
        </w:rPr>
        <w:t>Genetic Genealogy Community and has lectured frequently on Genetic Genealogy in</w:t>
      </w:r>
      <w:r>
        <w:rPr>
          <w:rFonts w:asciiTheme="majorHAnsi" w:hAnsiTheme="majorHAnsi"/>
        </w:rPr>
        <w:t xml:space="preserve"> </w:t>
      </w:r>
      <w:r w:rsidRPr="00905572">
        <w:rPr>
          <w:rFonts w:asciiTheme="majorHAnsi" w:hAnsiTheme="majorHAnsi"/>
        </w:rPr>
        <w:t>Ireland.</w:t>
      </w:r>
      <w:r>
        <w:rPr>
          <w:rFonts w:asciiTheme="majorHAnsi" w:hAnsiTheme="majorHAnsi"/>
        </w:rPr>
        <w:t xml:space="preserve"> T</w:t>
      </w:r>
      <w:r w:rsidRPr="00905572">
        <w:rPr>
          <w:rFonts w:asciiTheme="majorHAnsi" w:hAnsiTheme="majorHAnsi"/>
        </w:rPr>
        <w:t>he views expressed here are his own.</w:t>
      </w:r>
    </w:p>
    <w:p w14:paraId="394998F9" w14:textId="77777777" w:rsidR="003A04CB" w:rsidRDefault="003A04CB" w:rsidP="00905572">
      <w:pPr>
        <w:spacing w:line="276" w:lineRule="auto"/>
        <w:jc w:val="both"/>
        <w:rPr>
          <w:rFonts w:asciiTheme="majorHAnsi" w:hAnsiTheme="majorHAnsi"/>
        </w:rPr>
      </w:pPr>
    </w:p>
    <w:p w14:paraId="6A0EE2C3" w14:textId="1B2BA3C9" w:rsidR="003A04CB" w:rsidRPr="003A04CB" w:rsidRDefault="003A04CB" w:rsidP="00905572">
      <w:pPr>
        <w:spacing w:line="276" w:lineRule="auto"/>
        <w:jc w:val="both"/>
        <w:rPr>
          <w:rFonts w:asciiTheme="majorHAnsi" w:hAnsiTheme="majorHAnsi"/>
          <w:b/>
        </w:rPr>
      </w:pPr>
      <w:r w:rsidRPr="003A04CB">
        <w:rPr>
          <w:rFonts w:asciiTheme="majorHAnsi" w:hAnsiTheme="majorHAnsi"/>
          <w:b/>
        </w:rPr>
        <w:t>Finbar O Mahoney</w:t>
      </w:r>
    </w:p>
    <w:p w14:paraId="581E3D89" w14:textId="77777777" w:rsidR="003A04CB" w:rsidRDefault="003A04CB" w:rsidP="00905572">
      <w:pPr>
        <w:spacing w:line="276" w:lineRule="auto"/>
        <w:jc w:val="both"/>
        <w:rPr>
          <w:rFonts w:asciiTheme="majorHAnsi" w:hAnsiTheme="majorHAnsi"/>
        </w:rPr>
      </w:pPr>
    </w:p>
    <w:p w14:paraId="623E4527" w14:textId="77777777" w:rsidR="003A04CB" w:rsidRPr="003A04CB" w:rsidRDefault="003A04CB" w:rsidP="003A04CB">
      <w:pPr>
        <w:rPr>
          <w:rFonts w:asciiTheme="majorHAnsi" w:hAnsiTheme="majorHAnsi"/>
        </w:rPr>
      </w:pPr>
      <w:r w:rsidRPr="003A04CB">
        <w:rPr>
          <w:rFonts w:asciiTheme="majorHAnsi" w:hAnsiTheme="majorHAnsi"/>
        </w:rPr>
        <w:t>Finbar O Mahony, BA, Dip. Psych, MBA, DBA</w:t>
      </w:r>
    </w:p>
    <w:p w14:paraId="09EFD0F3" w14:textId="77777777" w:rsidR="003A04CB" w:rsidRPr="003A04CB" w:rsidRDefault="003A04CB" w:rsidP="003A04CB">
      <w:pPr>
        <w:rPr>
          <w:rFonts w:asciiTheme="majorHAnsi" w:hAnsiTheme="majorHAnsi"/>
        </w:rPr>
      </w:pPr>
      <w:r w:rsidRPr="003A04CB">
        <w:rPr>
          <w:rFonts w:asciiTheme="majorHAnsi" w:hAnsiTheme="majorHAnsi"/>
        </w:rPr>
        <w:t>(F. Psych. Soc. Irl., FIPD, FIITD now retired)</w:t>
      </w:r>
    </w:p>
    <w:p w14:paraId="502F9D58" w14:textId="77777777" w:rsidR="003A04CB" w:rsidRPr="003A04CB" w:rsidRDefault="003A04CB" w:rsidP="003A04CB">
      <w:pPr>
        <w:rPr>
          <w:rFonts w:asciiTheme="majorHAnsi" w:hAnsiTheme="majorHAnsi"/>
        </w:rPr>
      </w:pPr>
      <w:r w:rsidRPr="003A04CB">
        <w:rPr>
          <w:rFonts w:asciiTheme="majorHAnsi" w:hAnsiTheme="majorHAnsi"/>
        </w:rPr>
        <w:t>Retired lecturer in Strategic Management and Business Policy and lecturer in Human Resource Management and also in Organizational Development, DIT</w:t>
      </w:r>
    </w:p>
    <w:p w14:paraId="4DB4131B" w14:textId="77777777" w:rsidR="003A04CB" w:rsidRPr="003A04CB" w:rsidRDefault="003A04CB" w:rsidP="003A04CB">
      <w:pPr>
        <w:rPr>
          <w:rFonts w:asciiTheme="majorHAnsi" w:hAnsiTheme="majorHAnsi"/>
        </w:rPr>
      </w:pPr>
      <w:r w:rsidRPr="003A04CB">
        <w:rPr>
          <w:rFonts w:asciiTheme="majorHAnsi" w:hAnsiTheme="majorHAnsi"/>
        </w:rPr>
        <w:t>Former Board member of the Clans of Ireland</w:t>
      </w:r>
    </w:p>
    <w:p w14:paraId="104DE05B" w14:textId="77777777" w:rsidR="003A04CB" w:rsidRPr="003A04CB" w:rsidRDefault="003A04CB" w:rsidP="003A04CB">
      <w:pPr>
        <w:rPr>
          <w:rFonts w:asciiTheme="majorHAnsi" w:hAnsiTheme="majorHAnsi"/>
        </w:rPr>
      </w:pPr>
      <w:r w:rsidRPr="003A04CB">
        <w:rPr>
          <w:rFonts w:asciiTheme="majorHAnsi" w:hAnsiTheme="majorHAnsi"/>
        </w:rPr>
        <w:t>Project administrator of the O Mahony, Hartnett and Moriarty  yDNA projects,</w:t>
      </w:r>
    </w:p>
    <w:p w14:paraId="16A4CBF7" w14:textId="77777777" w:rsidR="003A04CB" w:rsidRPr="003A04CB" w:rsidRDefault="003A04CB" w:rsidP="003A04CB">
      <w:pPr>
        <w:rPr>
          <w:rFonts w:asciiTheme="majorHAnsi" w:hAnsiTheme="majorHAnsi"/>
        </w:rPr>
      </w:pPr>
      <w:r w:rsidRPr="003A04CB">
        <w:rPr>
          <w:rFonts w:asciiTheme="majorHAnsi" w:hAnsiTheme="majorHAnsi"/>
        </w:rPr>
        <w:t>Council Member of the O Mahony Society</w:t>
      </w:r>
    </w:p>
    <w:p w14:paraId="4B319274" w14:textId="77777777" w:rsidR="003A04CB" w:rsidRPr="003A04CB" w:rsidRDefault="003A04CB" w:rsidP="003A04CB">
      <w:pPr>
        <w:rPr>
          <w:rFonts w:asciiTheme="majorHAnsi" w:hAnsiTheme="majorHAnsi"/>
        </w:rPr>
      </w:pPr>
      <w:r w:rsidRPr="003A04CB">
        <w:rPr>
          <w:rFonts w:asciiTheme="majorHAnsi" w:hAnsiTheme="majorHAnsi"/>
        </w:rPr>
        <w:t>Former Director of a branch of the Samaritans</w:t>
      </w:r>
    </w:p>
    <w:p w14:paraId="47CC502B" w14:textId="77777777" w:rsidR="003A04CB" w:rsidRPr="003A04CB" w:rsidRDefault="003A04CB" w:rsidP="003A04CB">
      <w:pPr>
        <w:rPr>
          <w:rFonts w:asciiTheme="majorHAnsi" w:hAnsiTheme="majorHAnsi"/>
        </w:rPr>
      </w:pPr>
      <w:r w:rsidRPr="003A04CB">
        <w:rPr>
          <w:rFonts w:asciiTheme="majorHAnsi" w:hAnsiTheme="majorHAnsi"/>
        </w:rPr>
        <w:t>Lecturer in the use of Genetic Testing for yDNA surname projects</w:t>
      </w:r>
    </w:p>
    <w:p w14:paraId="042C6E45" w14:textId="77777777" w:rsidR="003A04CB" w:rsidRPr="003A04CB" w:rsidRDefault="003A04CB" w:rsidP="003A04CB">
      <w:pPr>
        <w:rPr>
          <w:rFonts w:asciiTheme="majorHAnsi" w:hAnsiTheme="majorHAnsi"/>
        </w:rPr>
      </w:pPr>
      <w:r w:rsidRPr="003A04CB">
        <w:rPr>
          <w:rFonts w:asciiTheme="majorHAnsi" w:hAnsiTheme="majorHAnsi"/>
        </w:rPr>
        <w:t>Member ISOGG</w:t>
      </w:r>
    </w:p>
    <w:p w14:paraId="577E6478" w14:textId="77777777" w:rsidR="003A04CB" w:rsidRDefault="003A04CB" w:rsidP="00905572">
      <w:pPr>
        <w:spacing w:line="276" w:lineRule="auto"/>
        <w:jc w:val="both"/>
        <w:rPr>
          <w:rFonts w:asciiTheme="majorHAnsi" w:hAnsiTheme="majorHAnsi"/>
        </w:rPr>
      </w:pPr>
    </w:p>
    <w:p w14:paraId="29E44298" w14:textId="6357B3FB" w:rsidR="009D6982" w:rsidRPr="009D6982" w:rsidRDefault="009D6982" w:rsidP="00905572">
      <w:pPr>
        <w:spacing w:line="276" w:lineRule="auto"/>
        <w:jc w:val="both"/>
        <w:rPr>
          <w:rFonts w:asciiTheme="majorHAnsi" w:hAnsiTheme="majorHAnsi"/>
          <w:b/>
        </w:rPr>
      </w:pPr>
      <w:r w:rsidRPr="009D6982">
        <w:rPr>
          <w:rFonts w:asciiTheme="majorHAnsi" w:hAnsiTheme="majorHAnsi"/>
          <w:b/>
        </w:rPr>
        <w:lastRenderedPageBreak/>
        <w:t>Margaret Jordan</w:t>
      </w:r>
    </w:p>
    <w:p w14:paraId="34DB7D03" w14:textId="77777777" w:rsidR="009D6982" w:rsidRDefault="009D6982" w:rsidP="00905572">
      <w:pPr>
        <w:spacing w:line="276" w:lineRule="auto"/>
        <w:jc w:val="both"/>
        <w:rPr>
          <w:rFonts w:asciiTheme="majorHAnsi" w:hAnsiTheme="majorHAnsi"/>
        </w:rPr>
      </w:pPr>
    </w:p>
    <w:p w14:paraId="0206883C" w14:textId="4CFF1389" w:rsidR="009D6982" w:rsidRPr="009D6982" w:rsidRDefault="009D6982" w:rsidP="009D6982">
      <w:pPr>
        <w:spacing w:line="276" w:lineRule="auto"/>
        <w:jc w:val="both"/>
        <w:rPr>
          <w:rFonts w:asciiTheme="majorHAnsi" w:hAnsiTheme="majorHAnsi"/>
        </w:rPr>
      </w:pPr>
      <w:r w:rsidRPr="009D6982">
        <w:rPr>
          <w:rFonts w:asciiTheme="majorHAnsi" w:hAnsiTheme="majorHAnsi"/>
        </w:rPr>
        <w:t xml:space="preserve">Margaret Jordan was a second level teacher of Physics and Mathematics for over 25 years. She has successfully used DNA testing to identify her father’s birth father. She has been a professional genealogist for over nine years and is a member of AGI (Accredited Genealogists Ireland) and APG (Association of Professional Genealogists). She is a Fellow of the Cork Genealogical Society. She is also a member of ISOGG. She specializes in Genetic Genealogy and uses it to help adoptees to find their birth family. She is a voluntary administrator of several DNA Projects, most notably the Ireland yDNA Project (which she co-founded in 2006), which (June 2017) has over 7,600 members worldwide. She has given talks on DNA and has written published articles on the topic. The views expressed here are her own and not those </w:t>
      </w:r>
      <w:r>
        <w:rPr>
          <w:rFonts w:asciiTheme="majorHAnsi" w:hAnsiTheme="majorHAnsi"/>
        </w:rPr>
        <w:t>of any of the bodies mentioned.</w:t>
      </w:r>
    </w:p>
    <w:p w14:paraId="4FA51F6B" w14:textId="77777777" w:rsidR="009D6982" w:rsidRPr="009D6982" w:rsidRDefault="009D6982" w:rsidP="009D6982">
      <w:pPr>
        <w:spacing w:line="276" w:lineRule="auto"/>
        <w:jc w:val="both"/>
        <w:rPr>
          <w:rFonts w:asciiTheme="majorHAnsi" w:hAnsiTheme="majorHAnsi"/>
        </w:rPr>
      </w:pPr>
    </w:p>
    <w:p w14:paraId="36A0807F" w14:textId="77777777" w:rsidR="009D6982" w:rsidRDefault="009D6982" w:rsidP="00905572">
      <w:pPr>
        <w:spacing w:line="276" w:lineRule="auto"/>
        <w:jc w:val="both"/>
        <w:rPr>
          <w:rFonts w:asciiTheme="majorHAnsi" w:hAnsiTheme="majorHAnsi"/>
        </w:rPr>
      </w:pPr>
    </w:p>
    <w:p w14:paraId="26E12B88" w14:textId="77777777" w:rsidR="003A04CB" w:rsidRDefault="003A04CB" w:rsidP="00905572">
      <w:pPr>
        <w:spacing w:line="276" w:lineRule="auto"/>
        <w:jc w:val="both"/>
        <w:rPr>
          <w:rFonts w:asciiTheme="majorHAnsi" w:hAnsiTheme="majorHAnsi"/>
        </w:rPr>
      </w:pPr>
    </w:p>
    <w:p w14:paraId="274FD560" w14:textId="77777777" w:rsidR="003A04CB" w:rsidRPr="00050B37" w:rsidRDefault="003A04CB" w:rsidP="00905572">
      <w:pPr>
        <w:spacing w:line="276" w:lineRule="auto"/>
        <w:jc w:val="both"/>
        <w:rPr>
          <w:rFonts w:asciiTheme="majorHAnsi" w:hAnsiTheme="majorHAnsi"/>
        </w:rPr>
      </w:pPr>
    </w:p>
    <w:sectPr w:rsidR="003A04CB" w:rsidRPr="00050B37" w:rsidSect="00433E8B">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F3586A" w14:textId="77777777" w:rsidR="00794FB0" w:rsidRDefault="00794FB0" w:rsidP="00853542">
      <w:r>
        <w:separator/>
      </w:r>
    </w:p>
  </w:endnote>
  <w:endnote w:type="continuationSeparator" w:id="0">
    <w:p w14:paraId="4EB6E94A" w14:textId="77777777" w:rsidR="00794FB0" w:rsidRDefault="00794FB0" w:rsidP="00853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FF6F3" w14:textId="77777777" w:rsidR="00794FB0" w:rsidRDefault="00794FB0">
    <w:pPr>
      <w:pStyle w:val="Footer"/>
      <w:framePr w:wrap="around" w:vAnchor="text" w:hAnchor="margin" w:xAlign="center" w:y="1"/>
      <w:rPr>
        <w:rStyle w:val="PageNumber"/>
      </w:rPr>
      <w:pPrChange w:id="1" w:author="Maurice Gleeson" w:date="2017-06-08T15:37:00Z">
        <w:pPr>
          <w:pStyle w:val="Footer"/>
        </w:pPr>
      </w:pPrChange>
    </w:pPr>
    <w:ins w:id="2" w:author="Maurice Gleeson" w:date="2017-06-08T15:37:00Z">
      <w:r>
        <w:rPr>
          <w:rStyle w:val="PageNumber"/>
        </w:rPr>
        <w:fldChar w:fldCharType="begin"/>
      </w:r>
    </w:ins>
    <w:r>
      <w:rPr>
        <w:rStyle w:val="PageNumber"/>
      </w:rPr>
      <w:instrText>PAGE</w:instrText>
    </w:r>
    <w:ins w:id="3" w:author="Maurice Gleeson" w:date="2017-06-08T15:37:00Z">
      <w:r>
        <w:rPr>
          <w:rStyle w:val="PageNumber"/>
        </w:rPr>
        <w:instrText xml:space="preserve">  </w:instrText>
      </w:r>
      <w:r>
        <w:rPr>
          <w:rStyle w:val="PageNumber"/>
        </w:rPr>
        <w:fldChar w:fldCharType="end"/>
      </w:r>
    </w:ins>
  </w:p>
  <w:p w14:paraId="3CD18E90" w14:textId="77777777" w:rsidR="00794FB0" w:rsidRDefault="00794FB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506F6" w14:textId="77777777" w:rsidR="00794FB0" w:rsidRDefault="00794FB0" w:rsidP="00433E8B">
    <w:pPr>
      <w:pStyle w:val="Footer"/>
      <w:framePr w:wrap="around" w:vAnchor="text" w:hAnchor="margin" w:xAlign="center" w:y="1"/>
      <w:rPr>
        <w:rStyle w:val="PageNumber"/>
      </w:rPr>
    </w:pPr>
    <w:ins w:id="4" w:author="Maurice Gleeson" w:date="2017-06-08T15:41:00Z">
      <w:r>
        <w:rPr>
          <w:rStyle w:val="PageNumber"/>
        </w:rPr>
        <w:fldChar w:fldCharType="begin"/>
      </w:r>
    </w:ins>
    <w:r>
      <w:rPr>
        <w:rStyle w:val="PageNumber"/>
      </w:rPr>
      <w:instrText>PAGE</w:instrText>
    </w:r>
    <w:ins w:id="5" w:author="Maurice Gleeson" w:date="2017-06-08T15:41:00Z">
      <w:r>
        <w:rPr>
          <w:rStyle w:val="PageNumber"/>
        </w:rPr>
        <w:instrText xml:space="preserve">  </w:instrText>
      </w:r>
    </w:ins>
    <w:r>
      <w:rPr>
        <w:rStyle w:val="PageNumber"/>
      </w:rPr>
      <w:fldChar w:fldCharType="separate"/>
    </w:r>
    <w:r w:rsidR="00A92D05">
      <w:rPr>
        <w:rStyle w:val="PageNumber"/>
        <w:noProof/>
      </w:rPr>
      <w:t>2</w:t>
    </w:r>
    <w:ins w:id="6" w:author="Maurice Gleeson" w:date="2017-06-08T15:41:00Z">
      <w:r>
        <w:rPr>
          <w:rStyle w:val="PageNumber"/>
        </w:rPr>
        <w:fldChar w:fldCharType="end"/>
      </w:r>
    </w:ins>
  </w:p>
  <w:p w14:paraId="76D91143" w14:textId="77777777" w:rsidR="00794FB0" w:rsidRDefault="00794FB0" w:rsidP="00433E8B">
    <w:pPr>
      <w:pStyle w:val="Footer"/>
      <w:rPr>
        <w:rStyle w:val="PageNumber"/>
      </w:rPr>
    </w:pPr>
  </w:p>
  <w:p w14:paraId="007827F6" w14:textId="77777777" w:rsidR="00794FB0" w:rsidRDefault="00794FB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1118B2" w14:textId="77777777" w:rsidR="00794FB0" w:rsidRDefault="00794FB0" w:rsidP="00853542">
      <w:r>
        <w:separator/>
      </w:r>
    </w:p>
  </w:footnote>
  <w:footnote w:type="continuationSeparator" w:id="0">
    <w:p w14:paraId="52A6AD83" w14:textId="77777777" w:rsidR="00794FB0" w:rsidRDefault="00794FB0" w:rsidP="00853542">
      <w:r>
        <w:continuationSeparator/>
      </w:r>
    </w:p>
  </w:footnote>
  <w:footnote w:id="1">
    <w:p w14:paraId="01EA49FE" w14:textId="77777777" w:rsidR="00794FB0" w:rsidRPr="003113BD" w:rsidRDefault="00794FB0" w:rsidP="00016DE5">
      <w:pPr>
        <w:pStyle w:val="FootnoteText"/>
        <w:rPr>
          <w:lang w:val="en-US"/>
        </w:rPr>
      </w:pPr>
      <w:r>
        <w:rPr>
          <w:rStyle w:val="FootnoteReference"/>
        </w:rPr>
        <w:footnoteRef/>
      </w:r>
      <w:r>
        <w:t xml:space="preserve"> </w:t>
      </w:r>
      <w:r>
        <w:rPr>
          <w:lang w:val="en-US"/>
        </w:rPr>
        <w:t>ISOGG, International Society of Genetic Genealogy</w:t>
      </w:r>
    </w:p>
  </w:footnote>
  <w:footnote w:id="2">
    <w:p w14:paraId="4FC13488" w14:textId="77777777" w:rsidR="00794FB0" w:rsidRPr="009D5446" w:rsidRDefault="00794FB0" w:rsidP="006C2008">
      <w:pPr>
        <w:pStyle w:val="FootnoteText"/>
        <w:rPr>
          <w:lang w:val="en-US"/>
        </w:rPr>
      </w:pPr>
      <w:r>
        <w:rPr>
          <w:rStyle w:val="FootnoteReference"/>
        </w:rPr>
        <w:footnoteRef/>
      </w:r>
      <w:r>
        <w:t xml:space="preserve"> </w:t>
      </w:r>
      <w:hyperlink r:id="rId1" w:history="1">
        <w:r w:rsidRPr="00137A41">
          <w:rPr>
            <w:rFonts w:eastAsia="Times New Roman" w:cs="Times New Roman"/>
            <w:color w:val="0000FF"/>
            <w:sz w:val="22"/>
            <w:u w:val="single"/>
          </w:rPr>
          <w:t>https://blogs.ancestry.com/ancestry/2017/04/27/ancestrydna-reaches-4-million-customers-in-dna-database/</w:t>
        </w:r>
      </w:hyperlink>
    </w:p>
  </w:footnote>
  <w:footnote w:id="3">
    <w:p w14:paraId="420923C7" w14:textId="07BC9647" w:rsidR="00794FB0" w:rsidRPr="00C4157E" w:rsidRDefault="00794FB0">
      <w:pPr>
        <w:pStyle w:val="FootnoteText"/>
        <w:rPr>
          <w:lang w:val="en-US"/>
        </w:rPr>
      </w:pPr>
      <w:r>
        <w:rPr>
          <w:rStyle w:val="FootnoteReference"/>
        </w:rPr>
        <w:footnoteRef/>
      </w:r>
      <w:r>
        <w:t xml:space="preserve"> </w:t>
      </w:r>
      <w:r>
        <w:rPr>
          <w:lang w:val="en-US"/>
        </w:rPr>
        <w:t>AncestryDNA, 23andMe, FamilyTreeDNA, MyHeritage, LivingDNA</w:t>
      </w:r>
    </w:p>
  </w:footnote>
  <w:footnote w:id="4">
    <w:p w14:paraId="745EBB64" w14:textId="62C6A58D" w:rsidR="00794FB0" w:rsidRPr="009B039A" w:rsidRDefault="00794FB0">
      <w:pPr>
        <w:pStyle w:val="FootnoteText"/>
        <w:rPr>
          <w:lang w:val="en-US"/>
        </w:rPr>
      </w:pPr>
      <w:r>
        <w:rPr>
          <w:rStyle w:val="FootnoteReference"/>
        </w:rPr>
        <w:footnoteRef/>
      </w:r>
      <w:r>
        <w:t xml:space="preserve"> </w:t>
      </w:r>
      <w:r>
        <w:rPr>
          <w:lang w:val="en-US"/>
        </w:rPr>
        <w:t xml:space="preserve">ISOGG wiki - </w:t>
      </w:r>
      <w:hyperlink r:id="rId2" w:history="1">
        <w:r w:rsidRPr="005E3490">
          <w:rPr>
            <w:rStyle w:val="Hyperlink"/>
            <w:lang w:val="en-US"/>
          </w:rPr>
          <w:t>https://isogg.org/wiki/Autosomal_DNA_testing_comparison_chart</w:t>
        </w:r>
      </w:hyperlink>
      <w:r>
        <w:rPr>
          <w:lang w:val="en-US"/>
        </w:rPr>
        <w:t xml:space="preserve"> </w:t>
      </w:r>
    </w:p>
  </w:footnote>
  <w:footnote w:id="5">
    <w:p w14:paraId="409E73E3" w14:textId="4310138E" w:rsidR="00794FB0" w:rsidRPr="00E6525F" w:rsidRDefault="00794FB0">
      <w:pPr>
        <w:pStyle w:val="FootnoteText"/>
        <w:rPr>
          <w:lang w:val="en-US"/>
        </w:rPr>
      </w:pPr>
      <w:r>
        <w:rPr>
          <w:rStyle w:val="FootnoteReference"/>
        </w:rPr>
        <w:footnoteRef/>
      </w:r>
      <w:r>
        <w:t xml:space="preserve"> </w:t>
      </w:r>
      <w:hyperlink r:id="rId3" w:history="1">
        <w:r w:rsidRPr="00DF52E2">
          <w:rPr>
            <w:rStyle w:val="Hyperlink"/>
            <w:i/>
            <w:lang w:val="en-US"/>
          </w:rPr>
          <w:t>The History of Genetic Genealogy and Unknown Parentage Research</w:t>
        </w:r>
      </w:hyperlink>
      <w:r>
        <w:rPr>
          <w:lang w:val="en-US"/>
        </w:rPr>
        <w:t xml:space="preserve">, by CeCe Moore. </w:t>
      </w:r>
      <w:r w:rsidRPr="00E6525F">
        <w:rPr>
          <w:lang w:val="en-US"/>
        </w:rPr>
        <w:t>Journal of Genetic Genealogy 8(1):35-37, 2016</w:t>
      </w:r>
    </w:p>
  </w:footnote>
  <w:footnote w:id="6">
    <w:p w14:paraId="3A885A4A" w14:textId="1B783505" w:rsidR="00794FB0" w:rsidRPr="00984254" w:rsidRDefault="00794FB0" w:rsidP="000F2CBC">
      <w:pPr>
        <w:rPr>
          <w:rFonts w:eastAsia="Times New Roman" w:cs="Times New Roman"/>
        </w:rPr>
      </w:pPr>
      <w:r w:rsidRPr="00984254">
        <w:rPr>
          <w:rStyle w:val="FootnoteReference"/>
        </w:rPr>
        <w:footnoteRef/>
      </w:r>
      <w:r w:rsidRPr="00984254">
        <w:t xml:space="preserve"> </w:t>
      </w:r>
      <w:hyperlink r:id="rId4" w:history="1">
        <w:r w:rsidRPr="00984254">
          <w:rPr>
            <w:rStyle w:val="Hyperlink"/>
            <w:rFonts w:eastAsia="Times New Roman" w:cs="Times New Roman"/>
            <w:sz w:val="18"/>
            <w:szCs w:val="18"/>
          </w:rPr>
          <w:t>http://voices.nationalgeographic.com/2013/11/21/the-genographic-project-returns-to-ireland-to-reveal-dna-results/</w:t>
        </w:r>
      </w:hyperlink>
    </w:p>
  </w:footnote>
  <w:footnote w:id="7">
    <w:p w14:paraId="73AE6DB2" w14:textId="0249F9AB" w:rsidR="00794FB0" w:rsidRPr="000A3623" w:rsidRDefault="00794FB0" w:rsidP="006C2008">
      <w:pPr>
        <w:pStyle w:val="FootnoteText"/>
        <w:rPr>
          <w:lang w:val="en-US"/>
        </w:rPr>
      </w:pPr>
      <w:r>
        <w:rPr>
          <w:rStyle w:val="FootnoteReference"/>
        </w:rPr>
        <w:footnoteRef/>
      </w:r>
      <w:r>
        <w:t xml:space="preserve"> These results are from March 2017 and were personally supplied in a powerpoint slideset by Blaine Bettinger. </w:t>
      </w:r>
    </w:p>
  </w:footnote>
  <w:footnote w:id="8">
    <w:p w14:paraId="30FA9CE2" w14:textId="6AFBBCFB" w:rsidR="00794FB0" w:rsidRPr="00C40779" w:rsidRDefault="00794FB0">
      <w:pPr>
        <w:pStyle w:val="FootnoteText"/>
        <w:rPr>
          <w:lang w:val="en-US"/>
        </w:rPr>
      </w:pPr>
      <w:r>
        <w:rPr>
          <w:rStyle w:val="FootnoteReference"/>
        </w:rPr>
        <w:footnoteRef/>
      </w:r>
      <w:r>
        <w:t xml:space="preserve"> Preliminary results from October 2016 (based on 575 respondents) are broadly similar and can be found in Appendix 1 and here …  </w:t>
      </w:r>
      <w:hyperlink r:id="rId5" w:history="1">
        <w:r w:rsidRPr="005E3490">
          <w:rPr>
            <w:rStyle w:val="Hyperlink"/>
          </w:rPr>
          <w:t>https://www.facebook.com/groups/DNADetectives/permalink/1200136676724114/?match=YWRvcHRlZSB0ZXN0aW5nIDIwMTY%3D</w:t>
        </w:r>
      </w:hyperlink>
      <w:r>
        <w:t xml:space="preserve">  </w:t>
      </w:r>
    </w:p>
  </w:footnote>
  <w:footnote w:id="9">
    <w:p w14:paraId="384738D9" w14:textId="36047307" w:rsidR="00794FB0" w:rsidRPr="00C40779" w:rsidRDefault="00794FB0">
      <w:pPr>
        <w:pStyle w:val="FootnoteText"/>
        <w:rPr>
          <w:lang w:val="en-US"/>
        </w:rPr>
      </w:pPr>
      <w:r>
        <w:rPr>
          <w:rStyle w:val="FootnoteReference"/>
        </w:rPr>
        <w:footnoteRef/>
      </w:r>
      <w:r>
        <w:t xml:space="preserve"> Preliminary results from January 2017 (based on 700 respondents) are broadly similar and can be found here …  </w:t>
      </w:r>
      <w:hyperlink r:id="rId6" w:history="1">
        <w:r w:rsidRPr="007A48B8">
          <w:rPr>
            <w:rStyle w:val="Hyperlink"/>
          </w:rPr>
          <w:t>http://thegeneticgenealogist.com/2017/01/08/adoptee-testing-a-study/</w:t>
        </w:r>
      </w:hyperlink>
      <w:r>
        <w:t xml:space="preserve"> </w:t>
      </w:r>
    </w:p>
  </w:footnote>
  <w:footnote w:id="10">
    <w:p w14:paraId="6F570D4D" w14:textId="6935BEA3" w:rsidR="00794FB0" w:rsidRPr="005A7B85" w:rsidRDefault="00794FB0">
      <w:pPr>
        <w:pStyle w:val="FootnoteText"/>
        <w:rPr>
          <w:lang w:val="en-US"/>
        </w:rPr>
      </w:pPr>
      <w:r>
        <w:rPr>
          <w:rStyle w:val="FootnoteReference"/>
        </w:rPr>
        <w:footnoteRef/>
      </w:r>
      <w:r>
        <w:t xml:space="preserve"> </w:t>
      </w:r>
      <w:hyperlink r:id="rId7" w:history="1">
        <w:r w:rsidRPr="007A48B8">
          <w:rPr>
            <w:rStyle w:val="Hyperlink"/>
          </w:rPr>
          <w:t>https://isogg.org/wiki/DNA_testing_for_adoptees</w:t>
        </w:r>
      </w:hyperlink>
      <w:r>
        <w:t xml:space="preserve"> </w:t>
      </w:r>
    </w:p>
  </w:footnote>
  <w:footnote w:id="11">
    <w:p w14:paraId="16743BAE" w14:textId="7A6E067F" w:rsidR="00794FB0" w:rsidRPr="003C596D" w:rsidRDefault="00794FB0">
      <w:pPr>
        <w:pStyle w:val="FootnoteText"/>
        <w:rPr>
          <w:lang w:val="en-US"/>
        </w:rPr>
      </w:pPr>
      <w:r>
        <w:rPr>
          <w:rStyle w:val="FootnoteReference"/>
        </w:rPr>
        <w:footnoteRef/>
      </w:r>
      <w:r>
        <w:t xml:space="preserve"> </w:t>
      </w:r>
      <w:hyperlink r:id="rId8" w:history="1">
        <w:r w:rsidRPr="007A48B8">
          <w:rPr>
            <w:rStyle w:val="Hyperlink"/>
          </w:rPr>
          <w:t>https://isogg.org/wiki/Utilizing_DNA_testing_to_break_through_adoption_roadblocks</w:t>
        </w:r>
      </w:hyperlink>
      <w:r>
        <w:t xml:space="preserve"> </w:t>
      </w:r>
    </w:p>
  </w:footnote>
  <w:footnote w:id="12">
    <w:p w14:paraId="6D384D0B" w14:textId="44383DEA" w:rsidR="00794FB0" w:rsidRPr="003C596D" w:rsidRDefault="00794FB0">
      <w:pPr>
        <w:pStyle w:val="FootnoteText"/>
        <w:rPr>
          <w:lang w:val="en-US"/>
        </w:rPr>
      </w:pPr>
      <w:r>
        <w:rPr>
          <w:rStyle w:val="FootnoteReference"/>
        </w:rPr>
        <w:footnoteRef/>
      </w:r>
      <w:r>
        <w:t xml:space="preserve"> </w:t>
      </w:r>
      <w:hyperlink r:id="rId9" w:history="1">
        <w:r w:rsidRPr="007A48B8">
          <w:rPr>
            <w:rStyle w:val="Hyperlink"/>
          </w:rPr>
          <w:t>https://isogg.org/wiki/Utilizing_DNA_testing_to_break_through_adoption_roadblocks</w:t>
        </w:r>
      </w:hyperlink>
      <w:r>
        <w:t xml:space="preserve"> </w:t>
      </w:r>
    </w:p>
  </w:footnote>
  <w:footnote w:id="13">
    <w:p w14:paraId="466DE35E" w14:textId="23BBF6F1" w:rsidR="00794FB0" w:rsidRPr="004149CB" w:rsidRDefault="00794FB0">
      <w:pPr>
        <w:pStyle w:val="FootnoteText"/>
        <w:rPr>
          <w:lang w:val="en-US"/>
        </w:rPr>
      </w:pPr>
      <w:r>
        <w:rPr>
          <w:rStyle w:val="FootnoteReference"/>
        </w:rPr>
        <w:footnoteRef/>
      </w:r>
      <w:r>
        <w:t xml:space="preserve"> </w:t>
      </w:r>
      <w:hyperlink r:id="rId10" w:history="1">
        <w:r w:rsidRPr="007A48B8">
          <w:rPr>
            <w:rStyle w:val="Hyperlink"/>
          </w:rPr>
          <w:t>https://isogg.org/wiki/Utilizing_DNA_testing_to_break_through_adoption_roadblocks</w:t>
        </w:r>
      </w:hyperlink>
      <w:r>
        <w:t xml:space="preserve"> </w:t>
      </w:r>
    </w:p>
  </w:footnote>
  <w:footnote w:id="14">
    <w:p w14:paraId="56B39D83" w14:textId="553F7FF3" w:rsidR="00794FB0" w:rsidRPr="004E2127" w:rsidRDefault="00794FB0">
      <w:pPr>
        <w:pStyle w:val="FootnoteText"/>
        <w:rPr>
          <w:lang w:val="en-US"/>
        </w:rPr>
      </w:pPr>
      <w:r>
        <w:rPr>
          <w:rStyle w:val="FootnoteReference"/>
        </w:rPr>
        <w:footnoteRef/>
      </w:r>
      <w:r>
        <w:t xml:space="preserve"> </w:t>
      </w:r>
      <w:hyperlink r:id="rId11" w:history="1">
        <w:r w:rsidRPr="007A48B8">
          <w:rPr>
            <w:rStyle w:val="Hyperlink"/>
          </w:rPr>
          <w:t>https://academic.oup.com/humrep/article-lookup/doi/10.1093/humrep/dew065</w:t>
        </w:r>
      </w:hyperlink>
      <w:r>
        <w:t xml:space="preserve"> </w:t>
      </w:r>
    </w:p>
  </w:footnote>
  <w:footnote w:id="15">
    <w:p w14:paraId="01ED1FDF" w14:textId="6FDADC80" w:rsidR="00794FB0" w:rsidRPr="004149CB" w:rsidRDefault="00794FB0" w:rsidP="004149CB">
      <w:pPr>
        <w:rPr>
          <w:rFonts w:asciiTheme="majorHAnsi" w:hAnsiTheme="majorHAnsi" w:cs="Times New Roman"/>
          <w:color w:val="000000"/>
        </w:rPr>
      </w:pPr>
      <w:r>
        <w:rPr>
          <w:rStyle w:val="FootnoteReference"/>
        </w:rPr>
        <w:footnoteRef/>
      </w:r>
      <w:r>
        <w:t xml:space="preserve"> </w:t>
      </w:r>
      <w:hyperlink r:id="rId12" w:history="1">
        <w:r w:rsidRPr="004149CB">
          <w:rPr>
            <w:rStyle w:val="Hyperlink"/>
            <w:rFonts w:asciiTheme="majorHAnsi" w:hAnsiTheme="majorHAnsi" w:cs="Times New Roman"/>
            <w:color w:val="800080"/>
          </w:rPr>
          <w:t>http://www.hfea.gov.uk/5526.html</w:t>
        </w:r>
      </w:hyperlink>
    </w:p>
  </w:footnote>
  <w:footnote w:id="16">
    <w:p w14:paraId="2DC39F89" w14:textId="6AB9BF2E" w:rsidR="00794FB0" w:rsidRPr="004149CB" w:rsidRDefault="00794FB0" w:rsidP="004149CB">
      <w:pPr>
        <w:rPr>
          <w:rFonts w:asciiTheme="majorHAnsi" w:hAnsiTheme="majorHAnsi" w:cs="Times New Roman"/>
          <w:color w:val="000000"/>
        </w:rPr>
      </w:pPr>
      <w:r>
        <w:rPr>
          <w:rStyle w:val="FootnoteReference"/>
        </w:rPr>
        <w:footnoteRef/>
      </w:r>
      <w:r>
        <w:t xml:space="preserve"> </w:t>
      </w:r>
      <w:hyperlink r:id="rId13" w:history="1">
        <w:r w:rsidRPr="004149CB">
          <w:rPr>
            <w:rStyle w:val="Hyperlink"/>
            <w:rFonts w:asciiTheme="majorHAnsi" w:hAnsiTheme="majorHAnsi" w:cs="Times New Roman"/>
            <w:color w:val="800080"/>
          </w:rPr>
          <w:t>http://www.bionews.org.uk/page_787504.asp</w:t>
        </w:r>
      </w:hyperlink>
    </w:p>
  </w:footnote>
  <w:footnote w:id="17">
    <w:p w14:paraId="510E8BF0" w14:textId="77777777" w:rsidR="00794FB0" w:rsidRPr="004E2127" w:rsidRDefault="00794FB0" w:rsidP="00C61459">
      <w:pPr>
        <w:pStyle w:val="FootnoteText"/>
        <w:rPr>
          <w:lang w:val="en-US"/>
        </w:rPr>
      </w:pPr>
      <w:r>
        <w:rPr>
          <w:rStyle w:val="FootnoteReference"/>
        </w:rPr>
        <w:footnoteRef/>
      </w:r>
      <w:r>
        <w:t xml:space="preserve"> </w:t>
      </w:r>
      <w:hyperlink r:id="rId14" w:history="1">
        <w:r w:rsidRPr="00407145">
          <w:rPr>
            <w:rStyle w:val="Hyperlink"/>
            <w:sz w:val="20"/>
          </w:rPr>
          <w:t>https://www.dcya.gov.ie/documents/publications/20161125AdoptionInfoTracingBillFAQs.pdf</w:t>
        </w:r>
      </w:hyperlink>
    </w:p>
  </w:footnote>
  <w:footnote w:id="18">
    <w:p w14:paraId="1B2416EA" w14:textId="088120AB" w:rsidR="00794FB0" w:rsidRPr="008B4226" w:rsidRDefault="00794FB0">
      <w:pPr>
        <w:pStyle w:val="FootnoteText"/>
        <w:rPr>
          <w:lang w:val="en-US"/>
        </w:rPr>
      </w:pPr>
      <w:r>
        <w:rPr>
          <w:rStyle w:val="FootnoteReference"/>
        </w:rPr>
        <w:footnoteRef/>
      </w:r>
      <w:r>
        <w:t xml:space="preserve"> </w:t>
      </w:r>
      <w:hyperlink r:id="rId15" w:history="1">
        <w:r w:rsidRPr="0058569E">
          <w:rPr>
            <w:rStyle w:val="Hyperlink"/>
          </w:rPr>
          <w:t>http://www.adoptionsearchreunion.org.uk/contact/reunions/</w:t>
        </w:r>
      </w:hyperlink>
      <w:r>
        <w:t xml:space="preserve"> </w:t>
      </w:r>
    </w:p>
  </w:footnote>
  <w:footnote w:id="19">
    <w:p w14:paraId="3E632A1D" w14:textId="77777777" w:rsidR="00794FB0" w:rsidRPr="00407145" w:rsidRDefault="00794FB0" w:rsidP="00794FB0">
      <w:pPr>
        <w:pStyle w:val="FootnoteText"/>
        <w:rPr>
          <w:sz w:val="20"/>
          <w:lang w:val="en-US"/>
        </w:rPr>
      </w:pPr>
      <w:r w:rsidRPr="00407145">
        <w:rPr>
          <w:rStyle w:val="FootnoteReference"/>
        </w:rPr>
        <w:footnoteRef/>
      </w:r>
      <w:r w:rsidRPr="00407145">
        <w:rPr>
          <w:sz w:val="20"/>
        </w:rPr>
        <w:t xml:space="preserve"> </w:t>
      </w:r>
      <w:hyperlink r:id="rId16" w:history="1">
        <w:r w:rsidRPr="00407145">
          <w:rPr>
            <w:rStyle w:val="Hyperlink"/>
            <w:sz w:val="20"/>
          </w:rPr>
          <w:t>https://www.oireachtas.ie/documents/bil</w:t>
        </w:r>
        <w:r>
          <w:rPr>
            <w:rStyle w:val="Hyperlink"/>
            <w:sz w:val="20"/>
          </w:rPr>
          <w:t>ls28/bills/2016/10016/b10016s</w:t>
        </w:r>
        <w:r w:rsidRPr="00407145">
          <w:rPr>
            <w:rStyle w:val="Hyperlink"/>
            <w:sz w:val="20"/>
          </w:rPr>
          <w:t>.pdf</w:t>
        </w:r>
      </w:hyperlink>
    </w:p>
  </w:footnote>
  <w:footnote w:id="20">
    <w:p w14:paraId="7D535D38" w14:textId="77777777" w:rsidR="00794FB0" w:rsidRPr="00407145" w:rsidRDefault="00794FB0" w:rsidP="00794FB0">
      <w:pPr>
        <w:pStyle w:val="FootnoteText"/>
        <w:rPr>
          <w:sz w:val="20"/>
          <w:lang w:val="en-US"/>
        </w:rPr>
      </w:pPr>
      <w:r w:rsidRPr="00407145">
        <w:rPr>
          <w:rStyle w:val="FootnoteReference"/>
        </w:rPr>
        <w:footnoteRef/>
      </w:r>
      <w:r w:rsidRPr="00407145">
        <w:t xml:space="preserve"> </w:t>
      </w:r>
      <w:hyperlink r:id="rId17" w:history="1">
        <w:r w:rsidRPr="00407145">
          <w:rPr>
            <w:rStyle w:val="Hyperlink"/>
            <w:sz w:val="20"/>
          </w:rPr>
          <w:t>https://www.oireachtas.ie/documents/bills28/bills/2016/10016/b10016s-memo.pdf</w:t>
        </w:r>
      </w:hyperlink>
      <w:r w:rsidRPr="00407145">
        <w:rPr>
          <w:sz w:val="20"/>
        </w:rPr>
        <w:t xml:space="preserve"> </w:t>
      </w:r>
    </w:p>
  </w:footnote>
  <w:footnote w:id="21">
    <w:p w14:paraId="022C2083" w14:textId="77777777" w:rsidR="00794FB0" w:rsidRPr="00407145" w:rsidRDefault="00794FB0" w:rsidP="00794FB0">
      <w:pPr>
        <w:pStyle w:val="FootnoteText"/>
        <w:rPr>
          <w:lang w:val="en-US"/>
        </w:rPr>
      </w:pPr>
      <w:r w:rsidRPr="00407145">
        <w:rPr>
          <w:rStyle w:val="FootnoteReference"/>
        </w:rPr>
        <w:footnoteRef/>
      </w:r>
      <w:r w:rsidRPr="00407145">
        <w:t xml:space="preserve"> </w:t>
      </w:r>
      <w:hyperlink r:id="rId18" w:history="1">
        <w:r w:rsidRPr="00407145">
          <w:rPr>
            <w:rStyle w:val="Hyperlink"/>
            <w:sz w:val="20"/>
          </w:rPr>
          <w:t>https://www.dcya.gov.ie/documents/publications/20161125AdoptionInfoTracingBillFAQs.pdf</w:t>
        </w:r>
      </w:hyperlink>
      <w:r w:rsidRPr="00407145">
        <w:rPr>
          <w:sz w:val="20"/>
        </w:rPr>
        <w:t xml:space="preserve"> </w:t>
      </w:r>
    </w:p>
  </w:footnote>
  <w:footnote w:id="22">
    <w:p w14:paraId="3F78514D" w14:textId="2B6E4F7F" w:rsidR="00794FB0" w:rsidRPr="00161DE3" w:rsidRDefault="00794FB0">
      <w:pPr>
        <w:pStyle w:val="FootnoteText"/>
        <w:rPr>
          <w:lang w:val="en-US"/>
        </w:rPr>
      </w:pPr>
      <w:r>
        <w:rPr>
          <w:rStyle w:val="FootnoteReference"/>
        </w:rPr>
        <w:footnoteRef/>
      </w:r>
      <w:r>
        <w:t xml:space="preserve"> </w:t>
      </w:r>
      <w:hyperlink r:id="rId19" w:history="1">
        <w:r w:rsidRPr="0058569E">
          <w:rPr>
            <w:rStyle w:val="Hyperlink"/>
          </w:rPr>
          <w:t>https://www.barnardos.ie/adoption</w:t>
        </w:r>
      </w:hyperlink>
      <w:r>
        <w:t xml:space="preserve"> </w:t>
      </w:r>
    </w:p>
  </w:footnote>
  <w:footnote w:id="23">
    <w:p w14:paraId="4908EAC9" w14:textId="4568B580" w:rsidR="00794FB0" w:rsidRPr="005A7B85" w:rsidRDefault="00794FB0">
      <w:pPr>
        <w:pStyle w:val="FootnoteText"/>
        <w:rPr>
          <w:lang w:val="en-US"/>
        </w:rPr>
      </w:pPr>
      <w:r>
        <w:rPr>
          <w:rStyle w:val="FootnoteReference"/>
        </w:rPr>
        <w:footnoteRef/>
      </w:r>
      <w:r>
        <w:t xml:space="preserve"> </w:t>
      </w:r>
      <w:hyperlink r:id="rId20" w:history="1">
        <w:r w:rsidRPr="007A48B8">
          <w:rPr>
            <w:rStyle w:val="Hyperlink"/>
          </w:rPr>
          <w:t>https://isogg.org/wiki/DNA_testing_for_adoptees</w:t>
        </w:r>
      </w:hyperlink>
      <w:r>
        <w:t xml:space="preserve"> </w:t>
      </w:r>
    </w:p>
  </w:footnote>
  <w:footnote w:id="24">
    <w:p w14:paraId="6BD7298D" w14:textId="44D8D2D5" w:rsidR="00794FB0" w:rsidRPr="00984254" w:rsidRDefault="00794FB0">
      <w:pPr>
        <w:pStyle w:val="FootnoteText"/>
      </w:pPr>
      <w:r>
        <w:rPr>
          <w:rStyle w:val="FootnoteReference"/>
        </w:rPr>
        <w:footnoteRef/>
      </w:r>
      <w:r>
        <w:t xml:space="preserve"> </w:t>
      </w:r>
      <w:hyperlink r:id="rId21" w:history="1">
        <w:r w:rsidRPr="007A48B8">
          <w:rPr>
            <w:rStyle w:val="Hyperlink"/>
          </w:rPr>
          <w:t>https://isogg.org/wiki/Utilizing_DNA_testing_to_break_through_adoption_roadblocks</w:t>
        </w:r>
      </w:hyperlink>
    </w:p>
  </w:footnote>
  <w:footnote w:id="25">
    <w:p w14:paraId="5C7FE404" w14:textId="130F1657" w:rsidR="00794FB0" w:rsidRPr="00984254" w:rsidRDefault="00794FB0">
      <w:pPr>
        <w:pStyle w:val="FootnoteText"/>
        <w:rPr>
          <w:lang w:val="en-US"/>
        </w:rPr>
      </w:pPr>
      <w:r>
        <w:rPr>
          <w:rStyle w:val="FootnoteReference"/>
        </w:rPr>
        <w:footnoteRef/>
      </w:r>
      <w:r>
        <w:t xml:space="preserve"> </w:t>
      </w:r>
      <w:hyperlink r:id="rId22" w:history="1">
        <w:r w:rsidRPr="007A48B8">
          <w:rPr>
            <w:rStyle w:val="Hyperlink"/>
          </w:rPr>
          <w:t>https://isogg.org/wiki/Adoption_success_stories</w:t>
        </w:r>
      </w:hyperlink>
      <w:r>
        <w:t xml:space="preserve"> </w:t>
      </w:r>
    </w:p>
  </w:footnote>
  <w:footnote w:id="26">
    <w:p w14:paraId="3B98E2FC" w14:textId="77777777" w:rsidR="00794FB0" w:rsidRPr="00CA7E9D" w:rsidRDefault="00794FB0" w:rsidP="006760A1">
      <w:pPr>
        <w:pStyle w:val="FootnoteText"/>
        <w:rPr>
          <w:lang w:val="en-US"/>
        </w:rPr>
      </w:pPr>
      <w:r>
        <w:rPr>
          <w:rStyle w:val="FootnoteReference"/>
        </w:rPr>
        <w:footnoteRef/>
      </w:r>
      <w:r>
        <w:t xml:space="preserve"> </w:t>
      </w:r>
      <w:r>
        <w:rPr>
          <w:lang w:val="en-US"/>
        </w:rPr>
        <w:t>RACE, Register of Adoption Contact Enquiries … which is a partial duplication of the currently existing NACPR</w:t>
      </w:r>
    </w:p>
  </w:footnote>
  <w:footnote w:id="27">
    <w:p w14:paraId="7348B296" w14:textId="77777777" w:rsidR="00794FB0" w:rsidRPr="00CA7E9D" w:rsidRDefault="00794FB0" w:rsidP="006760A1">
      <w:pPr>
        <w:pStyle w:val="FootnoteText"/>
        <w:rPr>
          <w:lang w:val="en-US"/>
        </w:rPr>
      </w:pPr>
      <w:r>
        <w:rPr>
          <w:rStyle w:val="FootnoteReference"/>
        </w:rPr>
        <w:footnoteRef/>
      </w:r>
      <w:r>
        <w:t xml:space="preserve"> </w:t>
      </w:r>
      <w:r>
        <w:rPr>
          <w:lang w:val="en-US"/>
        </w:rPr>
        <w:t>NACPR, National Adoption Contact Preference Register</w:t>
      </w:r>
    </w:p>
  </w:footnote>
  <w:footnote w:id="28">
    <w:p w14:paraId="46F82AEA" w14:textId="77777777" w:rsidR="00794FB0" w:rsidRPr="004E2127" w:rsidRDefault="00794FB0" w:rsidP="006760A1">
      <w:pPr>
        <w:pStyle w:val="FootnoteText"/>
        <w:rPr>
          <w:lang w:val="en-US"/>
        </w:rPr>
      </w:pPr>
      <w:r>
        <w:rPr>
          <w:rStyle w:val="FootnoteReference"/>
        </w:rPr>
        <w:footnoteRef/>
      </w:r>
      <w:r>
        <w:t xml:space="preserve"> </w:t>
      </w:r>
      <w:hyperlink r:id="rId23" w:history="1">
        <w:r w:rsidRPr="00407145">
          <w:rPr>
            <w:rStyle w:val="Hyperlink"/>
            <w:sz w:val="20"/>
          </w:rPr>
          <w:t>https://www.dcya.gov.ie/documents/publications/20161125AdoptionInfoTracingBillFAQs.pdf</w:t>
        </w:r>
      </w:hyperlink>
    </w:p>
  </w:footnote>
  <w:footnote w:id="29">
    <w:p w14:paraId="399327C1" w14:textId="3F101529" w:rsidR="00794FB0" w:rsidRPr="00407145" w:rsidRDefault="00794FB0" w:rsidP="006760A1">
      <w:pPr>
        <w:pStyle w:val="FootnoteText"/>
        <w:rPr>
          <w:sz w:val="20"/>
          <w:lang w:val="en-US"/>
        </w:rPr>
      </w:pPr>
      <w:r w:rsidRPr="00407145">
        <w:rPr>
          <w:rStyle w:val="FootnoteReference"/>
        </w:rPr>
        <w:footnoteRef/>
      </w:r>
      <w:r w:rsidRPr="00407145">
        <w:rPr>
          <w:sz w:val="20"/>
        </w:rPr>
        <w:t xml:space="preserve"> </w:t>
      </w:r>
      <w:hyperlink r:id="rId24" w:history="1">
        <w:r w:rsidRPr="00407145">
          <w:rPr>
            <w:rStyle w:val="Hyperlink"/>
            <w:sz w:val="20"/>
          </w:rPr>
          <w:t>https://www.oireachtas.ie/documents/bil</w:t>
        </w:r>
        <w:r>
          <w:rPr>
            <w:rStyle w:val="Hyperlink"/>
            <w:sz w:val="20"/>
          </w:rPr>
          <w:t>ls28/bills/2016/10016/b10016s</w:t>
        </w:r>
        <w:r w:rsidRPr="00407145">
          <w:rPr>
            <w:rStyle w:val="Hyperlink"/>
            <w:sz w:val="20"/>
          </w:rPr>
          <w:t>.pdf</w:t>
        </w:r>
      </w:hyperlink>
    </w:p>
  </w:footnote>
  <w:footnote w:id="30">
    <w:p w14:paraId="5D68DB4C" w14:textId="77777777" w:rsidR="00794FB0" w:rsidRPr="00407145" w:rsidRDefault="00794FB0" w:rsidP="006760A1">
      <w:pPr>
        <w:pStyle w:val="FootnoteText"/>
        <w:rPr>
          <w:sz w:val="20"/>
          <w:lang w:val="en-US"/>
        </w:rPr>
      </w:pPr>
      <w:r w:rsidRPr="00407145">
        <w:rPr>
          <w:rStyle w:val="FootnoteReference"/>
        </w:rPr>
        <w:footnoteRef/>
      </w:r>
      <w:r w:rsidRPr="00407145">
        <w:t xml:space="preserve"> </w:t>
      </w:r>
      <w:hyperlink r:id="rId25" w:history="1">
        <w:r w:rsidRPr="00407145">
          <w:rPr>
            <w:rStyle w:val="Hyperlink"/>
            <w:sz w:val="20"/>
          </w:rPr>
          <w:t>https://www.oireachtas.ie/documents/bills28/bills/2016/10016/b10016s-memo.pdf</w:t>
        </w:r>
      </w:hyperlink>
      <w:r w:rsidRPr="00407145">
        <w:rPr>
          <w:sz w:val="20"/>
        </w:rPr>
        <w:t xml:space="preserve"> </w:t>
      </w:r>
    </w:p>
  </w:footnote>
  <w:footnote w:id="31">
    <w:p w14:paraId="1AB1D7B1" w14:textId="77777777" w:rsidR="00794FB0" w:rsidRPr="00407145" w:rsidRDefault="00794FB0" w:rsidP="006760A1">
      <w:pPr>
        <w:pStyle w:val="FootnoteText"/>
        <w:rPr>
          <w:lang w:val="en-US"/>
        </w:rPr>
      </w:pPr>
      <w:r w:rsidRPr="00407145">
        <w:rPr>
          <w:rStyle w:val="FootnoteReference"/>
        </w:rPr>
        <w:footnoteRef/>
      </w:r>
      <w:r w:rsidRPr="00407145">
        <w:t xml:space="preserve"> </w:t>
      </w:r>
      <w:hyperlink r:id="rId26" w:history="1">
        <w:r w:rsidRPr="00407145">
          <w:rPr>
            <w:rStyle w:val="Hyperlink"/>
            <w:sz w:val="20"/>
          </w:rPr>
          <w:t>https://www.dcya.gov.ie/documents/publications/20161125AdoptionInfoTracingBillFAQs.pdf</w:t>
        </w:r>
      </w:hyperlink>
      <w:r w:rsidRPr="00407145">
        <w:rPr>
          <w:sz w:val="20"/>
        </w:rPr>
        <w:t xml:space="preserve"> </w:t>
      </w:r>
    </w:p>
  </w:footnote>
  <w:footnote w:id="32">
    <w:p w14:paraId="33AC560D" w14:textId="77777777" w:rsidR="00794FB0" w:rsidRPr="0010133E" w:rsidRDefault="00794FB0" w:rsidP="006760A1">
      <w:pPr>
        <w:pStyle w:val="FootnoteText"/>
        <w:rPr>
          <w:lang w:val="en-US"/>
        </w:rPr>
      </w:pPr>
      <w:r>
        <w:rPr>
          <w:rStyle w:val="FootnoteReference"/>
        </w:rPr>
        <w:footnoteRef/>
      </w:r>
      <w:r>
        <w:t xml:space="preserve"> </w:t>
      </w:r>
      <w:r>
        <w:rPr>
          <w:lang w:val="en-US"/>
        </w:rPr>
        <w:t xml:space="preserve">see also pages 7 &amp; 8 of the FAQ at </w:t>
      </w:r>
      <w:hyperlink r:id="rId27" w:history="1">
        <w:r w:rsidRPr="00407145">
          <w:rPr>
            <w:rStyle w:val="Hyperlink"/>
            <w:sz w:val="20"/>
          </w:rPr>
          <w:t>https://www.dcya.gov.ie/documents/publications/20161125AdoptionInfoTracingBillFAQs.pdf</w:t>
        </w:r>
      </w:hyperlink>
    </w:p>
  </w:footnote>
  <w:footnote w:id="33">
    <w:p w14:paraId="3076DFD8" w14:textId="522410C0" w:rsidR="00794FB0" w:rsidRPr="00D11EE4" w:rsidRDefault="00794FB0">
      <w:pPr>
        <w:pStyle w:val="FootnoteText"/>
        <w:rPr>
          <w:lang w:val="en-US"/>
        </w:rPr>
      </w:pPr>
      <w:r>
        <w:rPr>
          <w:rStyle w:val="FootnoteReference"/>
        </w:rPr>
        <w:footnoteRef/>
      </w:r>
      <w:r>
        <w:t xml:space="preserve"> </w:t>
      </w:r>
      <w:r w:rsidRPr="00E0469F">
        <w:rPr>
          <w:rFonts w:asciiTheme="majorHAnsi" w:hAnsiTheme="majorHAnsi"/>
        </w:rPr>
        <w:t>Adoption Rights Alliance Briefing Note, March 2016</w:t>
      </w:r>
      <w:r>
        <w:rPr>
          <w:rFonts w:asciiTheme="majorHAnsi" w:hAnsiTheme="majorHAnsi"/>
        </w:rPr>
        <w:t>, page 14</w:t>
      </w:r>
      <w:r w:rsidRPr="00E0469F">
        <w:rPr>
          <w:rFonts w:asciiTheme="majorHAnsi" w:hAnsiTheme="majorHAnsi"/>
        </w:rPr>
        <w:t xml:space="preserve"> </w:t>
      </w:r>
      <w:r>
        <w:rPr>
          <w:rFonts w:asciiTheme="majorHAnsi" w:hAnsiTheme="majorHAnsi"/>
        </w:rPr>
        <w:t>–</w:t>
      </w:r>
      <w:r w:rsidRPr="00E0469F">
        <w:rPr>
          <w:rFonts w:asciiTheme="majorHAnsi" w:hAnsiTheme="majorHAnsi"/>
        </w:rPr>
        <w:t xml:space="preserve"> </w:t>
      </w:r>
      <w:r>
        <w:rPr>
          <w:rFonts w:asciiTheme="majorHAnsi" w:hAnsiTheme="majorHAnsi"/>
        </w:rPr>
        <w:t xml:space="preserve">available at </w:t>
      </w:r>
      <w:hyperlink r:id="rId28" w:history="1">
        <w:r w:rsidRPr="005E3490">
          <w:rPr>
            <w:rStyle w:val="Hyperlink"/>
            <w:rFonts w:asciiTheme="majorHAnsi" w:hAnsiTheme="majorHAnsi"/>
          </w:rPr>
          <w:t>http://www.adoptionrightsalliance.com/ARA%20Briefing%20Note%20&amp;%20Amendments%20to%202016%20Adoption%20Bill_17-03-17.pdf</w:t>
        </w:r>
      </w:hyperlink>
      <w:r>
        <w:rPr>
          <w:rFonts w:asciiTheme="majorHAnsi" w:hAnsiTheme="majorHAnsi"/>
        </w:rPr>
        <w:t xml:space="preserve">   </w:t>
      </w:r>
      <w:r w:rsidRPr="00E0469F">
        <w:rPr>
          <w:rFonts w:asciiTheme="majorHAnsi" w:hAnsiTheme="majorHAnsi"/>
        </w:rPr>
        <w:t xml:space="preserve">  </w:t>
      </w:r>
    </w:p>
  </w:footnote>
  <w:footnote w:id="34">
    <w:p w14:paraId="756E05C3" w14:textId="3E5FE57B" w:rsidR="00794FB0" w:rsidRPr="00E0469F" w:rsidRDefault="00794FB0" w:rsidP="006760A1">
      <w:pPr>
        <w:spacing w:line="276" w:lineRule="auto"/>
        <w:rPr>
          <w:rFonts w:asciiTheme="majorHAnsi" w:hAnsiTheme="majorHAnsi"/>
        </w:rPr>
      </w:pPr>
      <w:r w:rsidRPr="00E0469F">
        <w:rPr>
          <w:rFonts w:asciiTheme="majorHAnsi" w:hAnsiTheme="majorHAnsi"/>
          <w:vertAlign w:val="superscript"/>
        </w:rPr>
        <w:footnoteRef/>
      </w:r>
      <w:r>
        <w:rPr>
          <w:rFonts w:asciiTheme="majorHAnsi" w:hAnsiTheme="majorHAnsi"/>
        </w:rPr>
        <w:t xml:space="preserve"> </w:t>
      </w:r>
      <w:r w:rsidRPr="00E0469F">
        <w:rPr>
          <w:rFonts w:asciiTheme="majorHAnsi" w:hAnsiTheme="majorHAnsi"/>
        </w:rPr>
        <w:t>Adoption Rights Alliance Briefing Note, March 2016</w:t>
      </w:r>
      <w:r>
        <w:rPr>
          <w:rFonts w:asciiTheme="majorHAnsi" w:hAnsiTheme="majorHAnsi"/>
        </w:rPr>
        <w:t>, page 14</w:t>
      </w:r>
      <w:r w:rsidRPr="00E0469F">
        <w:rPr>
          <w:rFonts w:asciiTheme="majorHAnsi" w:hAnsiTheme="majorHAnsi"/>
        </w:rPr>
        <w:t xml:space="preserve"> </w:t>
      </w:r>
      <w:r>
        <w:rPr>
          <w:rFonts w:asciiTheme="majorHAnsi" w:hAnsiTheme="majorHAnsi"/>
        </w:rPr>
        <w:t>–</w:t>
      </w:r>
      <w:r w:rsidRPr="00E0469F">
        <w:rPr>
          <w:rFonts w:asciiTheme="majorHAnsi" w:hAnsiTheme="majorHAnsi"/>
        </w:rPr>
        <w:t xml:space="preserve"> </w:t>
      </w:r>
      <w:r>
        <w:rPr>
          <w:rFonts w:asciiTheme="majorHAnsi" w:hAnsiTheme="majorHAnsi"/>
        </w:rPr>
        <w:t xml:space="preserve">available at </w:t>
      </w:r>
      <w:hyperlink r:id="rId29" w:history="1">
        <w:r w:rsidRPr="005E3490">
          <w:rPr>
            <w:rStyle w:val="Hyperlink"/>
            <w:rFonts w:asciiTheme="majorHAnsi" w:hAnsiTheme="majorHAnsi"/>
          </w:rPr>
          <w:t>http://www.adoptionrightsalliance.com/ARA%20Briefing%20Note%20&amp;%20Amendments%20to%202016%20Adoption%20Bill_17-03-17.pdf</w:t>
        </w:r>
      </w:hyperlink>
      <w:r>
        <w:rPr>
          <w:rFonts w:asciiTheme="majorHAnsi" w:hAnsiTheme="majorHAnsi"/>
        </w:rPr>
        <w:t xml:space="preserve">   </w:t>
      </w:r>
      <w:r w:rsidRPr="00E0469F">
        <w:rPr>
          <w:rFonts w:asciiTheme="majorHAnsi" w:hAnsiTheme="majorHAnsi"/>
        </w:rPr>
        <w:t xml:space="preserve">  </w:t>
      </w:r>
    </w:p>
  </w:footnote>
  <w:footnote w:id="35">
    <w:p w14:paraId="05B32ECB" w14:textId="005122E4" w:rsidR="00794FB0" w:rsidRPr="00D92DF1" w:rsidRDefault="00794FB0" w:rsidP="00DF1541">
      <w:pPr>
        <w:pStyle w:val="FootnoteText"/>
        <w:rPr>
          <w:lang w:val="en-US"/>
        </w:rPr>
      </w:pPr>
      <w:r>
        <w:rPr>
          <w:rStyle w:val="FootnoteReference"/>
        </w:rPr>
        <w:footnoteRef/>
      </w:r>
      <w:r>
        <w:t xml:space="preserve"> </w:t>
      </w:r>
      <w:r>
        <w:rPr>
          <w:lang w:val="en-US"/>
        </w:rPr>
        <w:t>RACE, Register of Adoption Contact Enquiries … which is a partial duplication of the currently existing NACPR, National Adoption Contact Preference Register</w:t>
      </w:r>
    </w:p>
  </w:footnote>
  <w:footnote w:id="36">
    <w:p w14:paraId="7C628578" w14:textId="3B67EE7C" w:rsidR="00794FB0" w:rsidRPr="0010133E" w:rsidRDefault="00794FB0">
      <w:pPr>
        <w:pStyle w:val="FootnoteText"/>
        <w:rPr>
          <w:lang w:val="en-US"/>
        </w:rPr>
      </w:pPr>
      <w:r>
        <w:rPr>
          <w:rStyle w:val="FootnoteReference"/>
        </w:rPr>
        <w:footnoteRef/>
      </w:r>
      <w:r>
        <w:t xml:space="preserve"> </w:t>
      </w:r>
      <w:hyperlink r:id="rId30" w:history="1">
        <w:r w:rsidRPr="00407145">
          <w:rPr>
            <w:rStyle w:val="Hyperlink"/>
            <w:sz w:val="20"/>
          </w:rPr>
          <w:t>https://www.dcya.gov.ie/documents/publications/20161125AdoptionInfoTracingBillFAQs.pdf</w:t>
        </w:r>
      </w:hyperlink>
    </w:p>
  </w:footnote>
  <w:footnote w:id="37">
    <w:p w14:paraId="4B7384F3" w14:textId="28D07A71" w:rsidR="00794FB0" w:rsidRPr="00646DE8" w:rsidRDefault="00794FB0">
      <w:pPr>
        <w:pStyle w:val="FootnoteText"/>
        <w:rPr>
          <w:lang w:val="en-US"/>
        </w:rPr>
      </w:pPr>
      <w:r>
        <w:rPr>
          <w:rStyle w:val="FootnoteReference"/>
        </w:rPr>
        <w:footnoteRef/>
      </w:r>
      <w:r>
        <w:t xml:space="preserve"> </w:t>
      </w:r>
      <w:hyperlink r:id="rId31" w:history="1">
        <w:r w:rsidRPr="00407145">
          <w:rPr>
            <w:rStyle w:val="Hyperlink"/>
            <w:sz w:val="20"/>
          </w:rPr>
          <w:t>https://www.dcya.gov.ie/documents/publications/20161125AdoptionInfoTracingBillFAQs.pdf</w:t>
        </w:r>
      </w:hyperlink>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0D62"/>
    <w:multiLevelType w:val="hybridMultilevel"/>
    <w:tmpl w:val="1A660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31D73"/>
    <w:multiLevelType w:val="hybridMultilevel"/>
    <w:tmpl w:val="09961F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381E04"/>
    <w:multiLevelType w:val="hybridMultilevel"/>
    <w:tmpl w:val="89B0A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3469FB"/>
    <w:multiLevelType w:val="hybridMultilevel"/>
    <w:tmpl w:val="2842E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5A1F1C"/>
    <w:multiLevelType w:val="hybridMultilevel"/>
    <w:tmpl w:val="4C0E437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716ED8"/>
    <w:multiLevelType w:val="hybridMultilevel"/>
    <w:tmpl w:val="66A64C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7B3D1F"/>
    <w:multiLevelType w:val="hybridMultilevel"/>
    <w:tmpl w:val="38EE90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637F21"/>
    <w:multiLevelType w:val="hybridMultilevel"/>
    <w:tmpl w:val="B734F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9D74C2"/>
    <w:multiLevelType w:val="hybridMultilevel"/>
    <w:tmpl w:val="02AA7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050599"/>
    <w:multiLevelType w:val="hybridMultilevel"/>
    <w:tmpl w:val="C4EE6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CA3417"/>
    <w:multiLevelType w:val="hybridMultilevel"/>
    <w:tmpl w:val="363AD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F54BCE"/>
    <w:multiLevelType w:val="hybridMultilevel"/>
    <w:tmpl w:val="E8CA4EC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DFB3BC4"/>
    <w:multiLevelType w:val="hybridMultilevel"/>
    <w:tmpl w:val="1CCAF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8A1774"/>
    <w:multiLevelType w:val="hybridMultilevel"/>
    <w:tmpl w:val="04326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5609D3"/>
    <w:multiLevelType w:val="hybridMultilevel"/>
    <w:tmpl w:val="2612D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EA68F9"/>
    <w:multiLevelType w:val="hybridMultilevel"/>
    <w:tmpl w:val="BF72F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DF39F1"/>
    <w:multiLevelType w:val="hybridMultilevel"/>
    <w:tmpl w:val="210661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1B43F2F"/>
    <w:multiLevelType w:val="hybridMultilevel"/>
    <w:tmpl w:val="48F0A5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6D90130"/>
    <w:multiLevelType w:val="hybridMultilevel"/>
    <w:tmpl w:val="9E0E2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872E25"/>
    <w:multiLevelType w:val="hybridMultilevel"/>
    <w:tmpl w:val="09961F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C82777"/>
    <w:multiLevelType w:val="hybridMultilevel"/>
    <w:tmpl w:val="66AA1C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D5F1C9E"/>
    <w:multiLevelType w:val="hybridMultilevel"/>
    <w:tmpl w:val="FF46D9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682698"/>
    <w:multiLevelType w:val="hybridMultilevel"/>
    <w:tmpl w:val="801659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8B7E55"/>
    <w:multiLevelType w:val="multilevel"/>
    <w:tmpl w:val="BC50D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3542AC1"/>
    <w:multiLevelType w:val="hybridMultilevel"/>
    <w:tmpl w:val="D482180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0"/>
  </w:num>
  <w:num w:numId="2">
    <w:abstractNumId w:val="16"/>
  </w:num>
  <w:num w:numId="3">
    <w:abstractNumId w:val="10"/>
  </w:num>
  <w:num w:numId="4">
    <w:abstractNumId w:val="13"/>
  </w:num>
  <w:num w:numId="5">
    <w:abstractNumId w:val="12"/>
  </w:num>
  <w:num w:numId="6">
    <w:abstractNumId w:val="24"/>
  </w:num>
  <w:num w:numId="7">
    <w:abstractNumId w:val="21"/>
  </w:num>
  <w:num w:numId="8">
    <w:abstractNumId w:val="5"/>
  </w:num>
  <w:num w:numId="9">
    <w:abstractNumId w:val="9"/>
  </w:num>
  <w:num w:numId="10">
    <w:abstractNumId w:val="18"/>
  </w:num>
  <w:num w:numId="11">
    <w:abstractNumId w:val="3"/>
  </w:num>
  <w:num w:numId="12">
    <w:abstractNumId w:val="2"/>
  </w:num>
  <w:num w:numId="13">
    <w:abstractNumId w:val="0"/>
  </w:num>
  <w:num w:numId="14">
    <w:abstractNumId w:val="1"/>
  </w:num>
  <w:num w:numId="15">
    <w:abstractNumId w:val="7"/>
  </w:num>
  <w:num w:numId="16">
    <w:abstractNumId w:val="23"/>
  </w:num>
  <w:num w:numId="17">
    <w:abstractNumId w:val="17"/>
  </w:num>
  <w:num w:numId="18">
    <w:abstractNumId w:val="22"/>
  </w:num>
  <w:num w:numId="19">
    <w:abstractNumId w:val="8"/>
  </w:num>
  <w:num w:numId="20">
    <w:abstractNumId w:val="19"/>
  </w:num>
  <w:num w:numId="21">
    <w:abstractNumId w:val="6"/>
  </w:num>
  <w:num w:numId="22">
    <w:abstractNumId w:val="14"/>
  </w:num>
  <w:num w:numId="23">
    <w:abstractNumId w:val="15"/>
  </w:num>
  <w:num w:numId="24">
    <w:abstractNumId w:val="11"/>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542"/>
    <w:rsid w:val="00016DE5"/>
    <w:rsid w:val="00050B37"/>
    <w:rsid w:val="000E2821"/>
    <w:rsid w:val="000F2CBC"/>
    <w:rsid w:val="0010133E"/>
    <w:rsid w:val="001269FE"/>
    <w:rsid w:val="00137A41"/>
    <w:rsid w:val="00143C18"/>
    <w:rsid w:val="0015174C"/>
    <w:rsid w:val="00161DE3"/>
    <w:rsid w:val="00176137"/>
    <w:rsid w:val="001B4ACB"/>
    <w:rsid w:val="001C33B7"/>
    <w:rsid w:val="001C3EFB"/>
    <w:rsid w:val="001D6B26"/>
    <w:rsid w:val="00211F93"/>
    <w:rsid w:val="00215D4D"/>
    <w:rsid w:val="00222562"/>
    <w:rsid w:val="002241CE"/>
    <w:rsid w:val="00230C21"/>
    <w:rsid w:val="00250BCD"/>
    <w:rsid w:val="00273F02"/>
    <w:rsid w:val="00281CB9"/>
    <w:rsid w:val="002A5B4A"/>
    <w:rsid w:val="002B2CA6"/>
    <w:rsid w:val="002B3CBB"/>
    <w:rsid w:val="002D3EB2"/>
    <w:rsid w:val="003113BD"/>
    <w:rsid w:val="003356F4"/>
    <w:rsid w:val="00335A0C"/>
    <w:rsid w:val="003758CA"/>
    <w:rsid w:val="003A04CB"/>
    <w:rsid w:val="003A5F5C"/>
    <w:rsid w:val="003C596D"/>
    <w:rsid w:val="003C7C56"/>
    <w:rsid w:val="004058A0"/>
    <w:rsid w:val="00407145"/>
    <w:rsid w:val="004149CB"/>
    <w:rsid w:val="0041786B"/>
    <w:rsid w:val="004270F1"/>
    <w:rsid w:val="00433E8B"/>
    <w:rsid w:val="00452E57"/>
    <w:rsid w:val="00456DDF"/>
    <w:rsid w:val="00460A43"/>
    <w:rsid w:val="0046571B"/>
    <w:rsid w:val="00475F0D"/>
    <w:rsid w:val="00482C49"/>
    <w:rsid w:val="00486389"/>
    <w:rsid w:val="004C58F4"/>
    <w:rsid w:val="004E0F35"/>
    <w:rsid w:val="004E2127"/>
    <w:rsid w:val="00510D5A"/>
    <w:rsid w:val="00530BCE"/>
    <w:rsid w:val="00553DC7"/>
    <w:rsid w:val="00561CE5"/>
    <w:rsid w:val="00575201"/>
    <w:rsid w:val="00597841"/>
    <w:rsid w:val="005A1648"/>
    <w:rsid w:val="005A7B85"/>
    <w:rsid w:val="005B306D"/>
    <w:rsid w:val="005C1825"/>
    <w:rsid w:val="00621052"/>
    <w:rsid w:val="00633C15"/>
    <w:rsid w:val="00643468"/>
    <w:rsid w:val="00646DE8"/>
    <w:rsid w:val="00650B76"/>
    <w:rsid w:val="00657CE1"/>
    <w:rsid w:val="006760A1"/>
    <w:rsid w:val="006860F1"/>
    <w:rsid w:val="0069149E"/>
    <w:rsid w:val="006C03E0"/>
    <w:rsid w:val="006C2008"/>
    <w:rsid w:val="006D2A2A"/>
    <w:rsid w:val="006F682B"/>
    <w:rsid w:val="00735983"/>
    <w:rsid w:val="007707EF"/>
    <w:rsid w:val="00786FAF"/>
    <w:rsid w:val="00794FB0"/>
    <w:rsid w:val="00796457"/>
    <w:rsid w:val="007A11D6"/>
    <w:rsid w:val="007B11DF"/>
    <w:rsid w:val="007C2AC4"/>
    <w:rsid w:val="007C4811"/>
    <w:rsid w:val="0080085C"/>
    <w:rsid w:val="008417DB"/>
    <w:rsid w:val="008427E8"/>
    <w:rsid w:val="00853542"/>
    <w:rsid w:val="008661F2"/>
    <w:rsid w:val="00874C45"/>
    <w:rsid w:val="008819F3"/>
    <w:rsid w:val="00882EBC"/>
    <w:rsid w:val="0088531B"/>
    <w:rsid w:val="00890ABF"/>
    <w:rsid w:val="008A6BA5"/>
    <w:rsid w:val="008B4226"/>
    <w:rsid w:val="008C57B1"/>
    <w:rsid w:val="008D192A"/>
    <w:rsid w:val="008D5D24"/>
    <w:rsid w:val="00905572"/>
    <w:rsid w:val="00932F9E"/>
    <w:rsid w:val="00972AB5"/>
    <w:rsid w:val="009827D1"/>
    <w:rsid w:val="00984254"/>
    <w:rsid w:val="0098728D"/>
    <w:rsid w:val="009A511E"/>
    <w:rsid w:val="009B039A"/>
    <w:rsid w:val="009C3404"/>
    <w:rsid w:val="009D237E"/>
    <w:rsid w:val="009D6982"/>
    <w:rsid w:val="009F1225"/>
    <w:rsid w:val="009F6C36"/>
    <w:rsid w:val="00A1743D"/>
    <w:rsid w:val="00A276FB"/>
    <w:rsid w:val="00A87176"/>
    <w:rsid w:val="00A92D05"/>
    <w:rsid w:val="00AA2037"/>
    <w:rsid w:val="00AB458E"/>
    <w:rsid w:val="00AC3CE3"/>
    <w:rsid w:val="00B12CD8"/>
    <w:rsid w:val="00B16EF9"/>
    <w:rsid w:val="00B22BD2"/>
    <w:rsid w:val="00B31059"/>
    <w:rsid w:val="00B31B45"/>
    <w:rsid w:val="00BB5AEA"/>
    <w:rsid w:val="00BC678D"/>
    <w:rsid w:val="00BF6F04"/>
    <w:rsid w:val="00BF7452"/>
    <w:rsid w:val="00C129C6"/>
    <w:rsid w:val="00C20D25"/>
    <w:rsid w:val="00C40779"/>
    <w:rsid w:val="00C4157E"/>
    <w:rsid w:val="00C50422"/>
    <w:rsid w:val="00C61459"/>
    <w:rsid w:val="00CA7E9D"/>
    <w:rsid w:val="00CC6BB8"/>
    <w:rsid w:val="00CD3F15"/>
    <w:rsid w:val="00CE1CC3"/>
    <w:rsid w:val="00CE7537"/>
    <w:rsid w:val="00CF5AC7"/>
    <w:rsid w:val="00D11EE4"/>
    <w:rsid w:val="00D20892"/>
    <w:rsid w:val="00D550CB"/>
    <w:rsid w:val="00D92C5F"/>
    <w:rsid w:val="00D92DF1"/>
    <w:rsid w:val="00D979B7"/>
    <w:rsid w:val="00DF1541"/>
    <w:rsid w:val="00DF52E2"/>
    <w:rsid w:val="00E0469F"/>
    <w:rsid w:val="00E103C4"/>
    <w:rsid w:val="00E10CBB"/>
    <w:rsid w:val="00E32382"/>
    <w:rsid w:val="00E5219D"/>
    <w:rsid w:val="00E608D2"/>
    <w:rsid w:val="00E62984"/>
    <w:rsid w:val="00E6525F"/>
    <w:rsid w:val="00E76BBE"/>
    <w:rsid w:val="00E837CF"/>
    <w:rsid w:val="00EA71C6"/>
    <w:rsid w:val="00EB3CB8"/>
    <w:rsid w:val="00EC4D60"/>
    <w:rsid w:val="00ED6D29"/>
    <w:rsid w:val="00ED787A"/>
    <w:rsid w:val="00EE73C2"/>
    <w:rsid w:val="00EF1204"/>
    <w:rsid w:val="00F055C6"/>
    <w:rsid w:val="00F175E2"/>
    <w:rsid w:val="00F437E2"/>
    <w:rsid w:val="00F446D0"/>
    <w:rsid w:val="00F75C38"/>
    <w:rsid w:val="00F77050"/>
    <w:rsid w:val="00F77EE2"/>
    <w:rsid w:val="00FA30DE"/>
    <w:rsid w:val="00FE114B"/>
    <w:rsid w:val="00FE2BAB"/>
    <w:rsid w:val="00FE41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B2F45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33E8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D6D2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53542"/>
    <w:pPr>
      <w:tabs>
        <w:tab w:val="center" w:pos="4320"/>
        <w:tab w:val="right" w:pos="8640"/>
      </w:tabs>
    </w:pPr>
  </w:style>
  <w:style w:type="character" w:customStyle="1" w:styleId="FooterChar">
    <w:name w:val="Footer Char"/>
    <w:basedOn w:val="DefaultParagraphFont"/>
    <w:link w:val="Footer"/>
    <w:uiPriority w:val="99"/>
    <w:rsid w:val="00853542"/>
  </w:style>
  <w:style w:type="character" w:styleId="PageNumber">
    <w:name w:val="page number"/>
    <w:basedOn w:val="DefaultParagraphFont"/>
    <w:uiPriority w:val="99"/>
    <w:semiHidden/>
    <w:unhideWhenUsed/>
    <w:rsid w:val="00853542"/>
  </w:style>
  <w:style w:type="paragraph" w:styleId="BalloonText">
    <w:name w:val="Balloon Text"/>
    <w:basedOn w:val="Normal"/>
    <w:link w:val="BalloonTextChar"/>
    <w:uiPriority w:val="99"/>
    <w:semiHidden/>
    <w:unhideWhenUsed/>
    <w:rsid w:val="008535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3542"/>
    <w:rPr>
      <w:rFonts w:ascii="Lucida Grande" w:hAnsi="Lucida Grande" w:cs="Lucida Grande"/>
      <w:sz w:val="18"/>
      <w:szCs w:val="18"/>
    </w:rPr>
  </w:style>
  <w:style w:type="character" w:customStyle="1" w:styleId="Heading1Char">
    <w:name w:val="Heading 1 Char"/>
    <w:basedOn w:val="DefaultParagraphFont"/>
    <w:link w:val="Heading1"/>
    <w:uiPriority w:val="9"/>
    <w:rsid w:val="00433E8B"/>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433E8B"/>
    <w:pPr>
      <w:spacing w:line="276" w:lineRule="auto"/>
      <w:outlineLvl w:val="9"/>
    </w:pPr>
    <w:rPr>
      <w:color w:val="365F91" w:themeColor="accent1" w:themeShade="BF"/>
      <w:sz w:val="28"/>
      <w:szCs w:val="28"/>
      <w:lang w:val="en-US"/>
    </w:rPr>
  </w:style>
  <w:style w:type="paragraph" w:styleId="TOC1">
    <w:name w:val="toc 1"/>
    <w:basedOn w:val="Normal"/>
    <w:next w:val="Normal"/>
    <w:autoRedefine/>
    <w:uiPriority w:val="39"/>
    <w:unhideWhenUsed/>
    <w:rsid w:val="00D550CB"/>
    <w:pPr>
      <w:tabs>
        <w:tab w:val="left" w:pos="421"/>
        <w:tab w:val="right" w:leader="dot" w:pos="9010"/>
      </w:tabs>
      <w:spacing w:before="240" w:after="120"/>
    </w:pPr>
    <w:rPr>
      <w:b/>
      <w:caps/>
      <w:sz w:val="22"/>
      <w:szCs w:val="22"/>
      <w:u w:val="single"/>
    </w:rPr>
  </w:style>
  <w:style w:type="paragraph" w:styleId="TOC2">
    <w:name w:val="toc 2"/>
    <w:basedOn w:val="Normal"/>
    <w:next w:val="Normal"/>
    <w:autoRedefine/>
    <w:uiPriority w:val="39"/>
    <w:unhideWhenUsed/>
    <w:rsid w:val="00433E8B"/>
    <w:rPr>
      <w:b/>
      <w:smallCaps/>
      <w:sz w:val="22"/>
      <w:szCs w:val="22"/>
    </w:rPr>
  </w:style>
  <w:style w:type="paragraph" w:styleId="TOC3">
    <w:name w:val="toc 3"/>
    <w:basedOn w:val="Normal"/>
    <w:next w:val="Normal"/>
    <w:autoRedefine/>
    <w:uiPriority w:val="39"/>
    <w:semiHidden/>
    <w:unhideWhenUsed/>
    <w:rsid w:val="00433E8B"/>
    <w:rPr>
      <w:smallCaps/>
      <w:sz w:val="22"/>
      <w:szCs w:val="22"/>
    </w:rPr>
  </w:style>
  <w:style w:type="paragraph" w:styleId="TOC4">
    <w:name w:val="toc 4"/>
    <w:basedOn w:val="Normal"/>
    <w:next w:val="Normal"/>
    <w:autoRedefine/>
    <w:uiPriority w:val="39"/>
    <w:semiHidden/>
    <w:unhideWhenUsed/>
    <w:rsid w:val="00433E8B"/>
    <w:rPr>
      <w:sz w:val="22"/>
      <w:szCs w:val="22"/>
    </w:rPr>
  </w:style>
  <w:style w:type="paragraph" w:styleId="TOC5">
    <w:name w:val="toc 5"/>
    <w:basedOn w:val="Normal"/>
    <w:next w:val="Normal"/>
    <w:autoRedefine/>
    <w:uiPriority w:val="39"/>
    <w:semiHidden/>
    <w:unhideWhenUsed/>
    <w:rsid w:val="00433E8B"/>
    <w:rPr>
      <w:sz w:val="22"/>
      <w:szCs w:val="22"/>
    </w:rPr>
  </w:style>
  <w:style w:type="paragraph" w:styleId="TOC6">
    <w:name w:val="toc 6"/>
    <w:basedOn w:val="Normal"/>
    <w:next w:val="Normal"/>
    <w:autoRedefine/>
    <w:uiPriority w:val="39"/>
    <w:semiHidden/>
    <w:unhideWhenUsed/>
    <w:rsid w:val="00433E8B"/>
    <w:rPr>
      <w:sz w:val="22"/>
      <w:szCs w:val="22"/>
    </w:rPr>
  </w:style>
  <w:style w:type="paragraph" w:styleId="TOC7">
    <w:name w:val="toc 7"/>
    <w:basedOn w:val="Normal"/>
    <w:next w:val="Normal"/>
    <w:autoRedefine/>
    <w:uiPriority w:val="39"/>
    <w:semiHidden/>
    <w:unhideWhenUsed/>
    <w:rsid w:val="00433E8B"/>
    <w:rPr>
      <w:sz w:val="22"/>
      <w:szCs w:val="22"/>
    </w:rPr>
  </w:style>
  <w:style w:type="paragraph" w:styleId="TOC8">
    <w:name w:val="toc 8"/>
    <w:basedOn w:val="Normal"/>
    <w:next w:val="Normal"/>
    <w:autoRedefine/>
    <w:uiPriority w:val="39"/>
    <w:semiHidden/>
    <w:unhideWhenUsed/>
    <w:rsid w:val="00433E8B"/>
    <w:rPr>
      <w:sz w:val="22"/>
      <w:szCs w:val="22"/>
    </w:rPr>
  </w:style>
  <w:style w:type="paragraph" w:styleId="TOC9">
    <w:name w:val="toc 9"/>
    <w:basedOn w:val="Normal"/>
    <w:next w:val="Normal"/>
    <w:autoRedefine/>
    <w:uiPriority w:val="39"/>
    <w:semiHidden/>
    <w:unhideWhenUsed/>
    <w:rsid w:val="00433E8B"/>
    <w:rPr>
      <w:sz w:val="22"/>
      <w:szCs w:val="22"/>
    </w:rPr>
  </w:style>
  <w:style w:type="paragraph" w:styleId="ListParagraph">
    <w:name w:val="List Paragraph"/>
    <w:basedOn w:val="Normal"/>
    <w:uiPriority w:val="34"/>
    <w:qFormat/>
    <w:rsid w:val="006C2008"/>
    <w:pPr>
      <w:ind w:left="720"/>
      <w:contextualSpacing/>
    </w:pPr>
  </w:style>
  <w:style w:type="character" w:styleId="Hyperlink">
    <w:name w:val="Hyperlink"/>
    <w:basedOn w:val="DefaultParagraphFont"/>
    <w:uiPriority w:val="99"/>
    <w:unhideWhenUsed/>
    <w:rsid w:val="006C2008"/>
    <w:rPr>
      <w:color w:val="0000FF"/>
      <w:u w:val="single"/>
    </w:rPr>
  </w:style>
  <w:style w:type="paragraph" w:styleId="FootnoteText">
    <w:name w:val="footnote text"/>
    <w:basedOn w:val="Normal"/>
    <w:link w:val="FootnoteTextChar"/>
    <w:uiPriority w:val="99"/>
    <w:unhideWhenUsed/>
    <w:rsid w:val="006C2008"/>
  </w:style>
  <w:style w:type="character" w:customStyle="1" w:styleId="FootnoteTextChar">
    <w:name w:val="Footnote Text Char"/>
    <w:basedOn w:val="DefaultParagraphFont"/>
    <w:link w:val="FootnoteText"/>
    <w:uiPriority w:val="99"/>
    <w:rsid w:val="006C2008"/>
  </w:style>
  <w:style w:type="character" w:styleId="FootnoteReference">
    <w:name w:val="footnote reference"/>
    <w:basedOn w:val="DefaultParagraphFont"/>
    <w:uiPriority w:val="99"/>
    <w:unhideWhenUsed/>
    <w:rsid w:val="006C2008"/>
    <w:rPr>
      <w:vertAlign w:val="superscript"/>
    </w:rPr>
  </w:style>
  <w:style w:type="character" w:customStyle="1" w:styleId="Heading2Char">
    <w:name w:val="Heading 2 Char"/>
    <w:basedOn w:val="DefaultParagraphFont"/>
    <w:link w:val="Heading2"/>
    <w:uiPriority w:val="9"/>
    <w:rsid w:val="00ED6D29"/>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80085C"/>
    <w:pPr>
      <w:tabs>
        <w:tab w:val="center" w:pos="4320"/>
        <w:tab w:val="right" w:pos="8640"/>
      </w:tabs>
    </w:pPr>
  </w:style>
  <w:style w:type="character" w:customStyle="1" w:styleId="HeaderChar">
    <w:name w:val="Header Char"/>
    <w:basedOn w:val="DefaultParagraphFont"/>
    <w:link w:val="Header"/>
    <w:uiPriority w:val="99"/>
    <w:rsid w:val="0080085C"/>
  </w:style>
  <w:style w:type="paragraph" w:styleId="NormalWeb">
    <w:name w:val="Normal (Web)"/>
    <w:basedOn w:val="Normal"/>
    <w:uiPriority w:val="99"/>
    <w:unhideWhenUsed/>
    <w:rsid w:val="00B22BD2"/>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F055C6"/>
  </w:style>
  <w:style w:type="character" w:styleId="FollowedHyperlink">
    <w:name w:val="FollowedHyperlink"/>
    <w:basedOn w:val="DefaultParagraphFont"/>
    <w:uiPriority w:val="99"/>
    <w:semiHidden/>
    <w:unhideWhenUsed/>
    <w:rsid w:val="00230C21"/>
    <w:rPr>
      <w:color w:val="800080" w:themeColor="followedHyperlink"/>
      <w:u w:val="single"/>
    </w:rPr>
  </w:style>
  <w:style w:type="paragraph" w:styleId="DocumentMap">
    <w:name w:val="Document Map"/>
    <w:basedOn w:val="Normal"/>
    <w:link w:val="DocumentMapChar"/>
    <w:uiPriority w:val="99"/>
    <w:semiHidden/>
    <w:unhideWhenUsed/>
    <w:rsid w:val="00F77050"/>
    <w:rPr>
      <w:rFonts w:ascii="Lucida Grande" w:hAnsi="Lucida Grande" w:cs="Lucida Grande"/>
    </w:rPr>
  </w:style>
  <w:style w:type="character" w:customStyle="1" w:styleId="DocumentMapChar">
    <w:name w:val="Document Map Char"/>
    <w:basedOn w:val="DefaultParagraphFont"/>
    <w:link w:val="DocumentMap"/>
    <w:uiPriority w:val="99"/>
    <w:semiHidden/>
    <w:rsid w:val="00F77050"/>
    <w:rPr>
      <w:rFonts w:ascii="Lucida Grande" w:hAnsi="Lucida Grande" w:cs="Lucida Grande"/>
    </w:rPr>
  </w:style>
  <w:style w:type="table" w:styleId="TableGrid">
    <w:name w:val="Table Grid"/>
    <w:basedOn w:val="TableNormal"/>
    <w:uiPriority w:val="59"/>
    <w:rsid w:val="00016D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33E8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D6D2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53542"/>
    <w:pPr>
      <w:tabs>
        <w:tab w:val="center" w:pos="4320"/>
        <w:tab w:val="right" w:pos="8640"/>
      </w:tabs>
    </w:pPr>
  </w:style>
  <w:style w:type="character" w:customStyle="1" w:styleId="FooterChar">
    <w:name w:val="Footer Char"/>
    <w:basedOn w:val="DefaultParagraphFont"/>
    <w:link w:val="Footer"/>
    <w:uiPriority w:val="99"/>
    <w:rsid w:val="00853542"/>
  </w:style>
  <w:style w:type="character" w:styleId="PageNumber">
    <w:name w:val="page number"/>
    <w:basedOn w:val="DefaultParagraphFont"/>
    <w:uiPriority w:val="99"/>
    <w:semiHidden/>
    <w:unhideWhenUsed/>
    <w:rsid w:val="00853542"/>
  </w:style>
  <w:style w:type="paragraph" w:styleId="BalloonText">
    <w:name w:val="Balloon Text"/>
    <w:basedOn w:val="Normal"/>
    <w:link w:val="BalloonTextChar"/>
    <w:uiPriority w:val="99"/>
    <w:semiHidden/>
    <w:unhideWhenUsed/>
    <w:rsid w:val="008535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3542"/>
    <w:rPr>
      <w:rFonts w:ascii="Lucida Grande" w:hAnsi="Lucida Grande" w:cs="Lucida Grande"/>
      <w:sz w:val="18"/>
      <w:szCs w:val="18"/>
    </w:rPr>
  </w:style>
  <w:style w:type="character" w:customStyle="1" w:styleId="Heading1Char">
    <w:name w:val="Heading 1 Char"/>
    <w:basedOn w:val="DefaultParagraphFont"/>
    <w:link w:val="Heading1"/>
    <w:uiPriority w:val="9"/>
    <w:rsid w:val="00433E8B"/>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433E8B"/>
    <w:pPr>
      <w:spacing w:line="276" w:lineRule="auto"/>
      <w:outlineLvl w:val="9"/>
    </w:pPr>
    <w:rPr>
      <w:color w:val="365F91" w:themeColor="accent1" w:themeShade="BF"/>
      <w:sz w:val="28"/>
      <w:szCs w:val="28"/>
      <w:lang w:val="en-US"/>
    </w:rPr>
  </w:style>
  <w:style w:type="paragraph" w:styleId="TOC1">
    <w:name w:val="toc 1"/>
    <w:basedOn w:val="Normal"/>
    <w:next w:val="Normal"/>
    <w:autoRedefine/>
    <w:uiPriority w:val="39"/>
    <w:unhideWhenUsed/>
    <w:rsid w:val="00D550CB"/>
    <w:pPr>
      <w:tabs>
        <w:tab w:val="left" w:pos="421"/>
        <w:tab w:val="right" w:leader="dot" w:pos="9010"/>
      </w:tabs>
      <w:spacing w:before="240" w:after="120"/>
    </w:pPr>
    <w:rPr>
      <w:b/>
      <w:caps/>
      <w:sz w:val="22"/>
      <w:szCs w:val="22"/>
      <w:u w:val="single"/>
    </w:rPr>
  </w:style>
  <w:style w:type="paragraph" w:styleId="TOC2">
    <w:name w:val="toc 2"/>
    <w:basedOn w:val="Normal"/>
    <w:next w:val="Normal"/>
    <w:autoRedefine/>
    <w:uiPriority w:val="39"/>
    <w:unhideWhenUsed/>
    <w:rsid w:val="00433E8B"/>
    <w:rPr>
      <w:b/>
      <w:smallCaps/>
      <w:sz w:val="22"/>
      <w:szCs w:val="22"/>
    </w:rPr>
  </w:style>
  <w:style w:type="paragraph" w:styleId="TOC3">
    <w:name w:val="toc 3"/>
    <w:basedOn w:val="Normal"/>
    <w:next w:val="Normal"/>
    <w:autoRedefine/>
    <w:uiPriority w:val="39"/>
    <w:semiHidden/>
    <w:unhideWhenUsed/>
    <w:rsid w:val="00433E8B"/>
    <w:rPr>
      <w:smallCaps/>
      <w:sz w:val="22"/>
      <w:szCs w:val="22"/>
    </w:rPr>
  </w:style>
  <w:style w:type="paragraph" w:styleId="TOC4">
    <w:name w:val="toc 4"/>
    <w:basedOn w:val="Normal"/>
    <w:next w:val="Normal"/>
    <w:autoRedefine/>
    <w:uiPriority w:val="39"/>
    <w:semiHidden/>
    <w:unhideWhenUsed/>
    <w:rsid w:val="00433E8B"/>
    <w:rPr>
      <w:sz w:val="22"/>
      <w:szCs w:val="22"/>
    </w:rPr>
  </w:style>
  <w:style w:type="paragraph" w:styleId="TOC5">
    <w:name w:val="toc 5"/>
    <w:basedOn w:val="Normal"/>
    <w:next w:val="Normal"/>
    <w:autoRedefine/>
    <w:uiPriority w:val="39"/>
    <w:semiHidden/>
    <w:unhideWhenUsed/>
    <w:rsid w:val="00433E8B"/>
    <w:rPr>
      <w:sz w:val="22"/>
      <w:szCs w:val="22"/>
    </w:rPr>
  </w:style>
  <w:style w:type="paragraph" w:styleId="TOC6">
    <w:name w:val="toc 6"/>
    <w:basedOn w:val="Normal"/>
    <w:next w:val="Normal"/>
    <w:autoRedefine/>
    <w:uiPriority w:val="39"/>
    <w:semiHidden/>
    <w:unhideWhenUsed/>
    <w:rsid w:val="00433E8B"/>
    <w:rPr>
      <w:sz w:val="22"/>
      <w:szCs w:val="22"/>
    </w:rPr>
  </w:style>
  <w:style w:type="paragraph" w:styleId="TOC7">
    <w:name w:val="toc 7"/>
    <w:basedOn w:val="Normal"/>
    <w:next w:val="Normal"/>
    <w:autoRedefine/>
    <w:uiPriority w:val="39"/>
    <w:semiHidden/>
    <w:unhideWhenUsed/>
    <w:rsid w:val="00433E8B"/>
    <w:rPr>
      <w:sz w:val="22"/>
      <w:szCs w:val="22"/>
    </w:rPr>
  </w:style>
  <w:style w:type="paragraph" w:styleId="TOC8">
    <w:name w:val="toc 8"/>
    <w:basedOn w:val="Normal"/>
    <w:next w:val="Normal"/>
    <w:autoRedefine/>
    <w:uiPriority w:val="39"/>
    <w:semiHidden/>
    <w:unhideWhenUsed/>
    <w:rsid w:val="00433E8B"/>
    <w:rPr>
      <w:sz w:val="22"/>
      <w:szCs w:val="22"/>
    </w:rPr>
  </w:style>
  <w:style w:type="paragraph" w:styleId="TOC9">
    <w:name w:val="toc 9"/>
    <w:basedOn w:val="Normal"/>
    <w:next w:val="Normal"/>
    <w:autoRedefine/>
    <w:uiPriority w:val="39"/>
    <w:semiHidden/>
    <w:unhideWhenUsed/>
    <w:rsid w:val="00433E8B"/>
    <w:rPr>
      <w:sz w:val="22"/>
      <w:szCs w:val="22"/>
    </w:rPr>
  </w:style>
  <w:style w:type="paragraph" w:styleId="ListParagraph">
    <w:name w:val="List Paragraph"/>
    <w:basedOn w:val="Normal"/>
    <w:uiPriority w:val="34"/>
    <w:qFormat/>
    <w:rsid w:val="006C2008"/>
    <w:pPr>
      <w:ind w:left="720"/>
      <w:contextualSpacing/>
    </w:pPr>
  </w:style>
  <w:style w:type="character" w:styleId="Hyperlink">
    <w:name w:val="Hyperlink"/>
    <w:basedOn w:val="DefaultParagraphFont"/>
    <w:uiPriority w:val="99"/>
    <w:unhideWhenUsed/>
    <w:rsid w:val="006C2008"/>
    <w:rPr>
      <w:color w:val="0000FF"/>
      <w:u w:val="single"/>
    </w:rPr>
  </w:style>
  <w:style w:type="paragraph" w:styleId="FootnoteText">
    <w:name w:val="footnote text"/>
    <w:basedOn w:val="Normal"/>
    <w:link w:val="FootnoteTextChar"/>
    <w:uiPriority w:val="99"/>
    <w:unhideWhenUsed/>
    <w:rsid w:val="006C2008"/>
  </w:style>
  <w:style w:type="character" w:customStyle="1" w:styleId="FootnoteTextChar">
    <w:name w:val="Footnote Text Char"/>
    <w:basedOn w:val="DefaultParagraphFont"/>
    <w:link w:val="FootnoteText"/>
    <w:uiPriority w:val="99"/>
    <w:rsid w:val="006C2008"/>
  </w:style>
  <w:style w:type="character" w:styleId="FootnoteReference">
    <w:name w:val="footnote reference"/>
    <w:basedOn w:val="DefaultParagraphFont"/>
    <w:uiPriority w:val="99"/>
    <w:unhideWhenUsed/>
    <w:rsid w:val="006C2008"/>
    <w:rPr>
      <w:vertAlign w:val="superscript"/>
    </w:rPr>
  </w:style>
  <w:style w:type="character" w:customStyle="1" w:styleId="Heading2Char">
    <w:name w:val="Heading 2 Char"/>
    <w:basedOn w:val="DefaultParagraphFont"/>
    <w:link w:val="Heading2"/>
    <w:uiPriority w:val="9"/>
    <w:rsid w:val="00ED6D29"/>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80085C"/>
    <w:pPr>
      <w:tabs>
        <w:tab w:val="center" w:pos="4320"/>
        <w:tab w:val="right" w:pos="8640"/>
      </w:tabs>
    </w:pPr>
  </w:style>
  <w:style w:type="character" w:customStyle="1" w:styleId="HeaderChar">
    <w:name w:val="Header Char"/>
    <w:basedOn w:val="DefaultParagraphFont"/>
    <w:link w:val="Header"/>
    <w:uiPriority w:val="99"/>
    <w:rsid w:val="0080085C"/>
  </w:style>
  <w:style w:type="paragraph" w:styleId="NormalWeb">
    <w:name w:val="Normal (Web)"/>
    <w:basedOn w:val="Normal"/>
    <w:uiPriority w:val="99"/>
    <w:unhideWhenUsed/>
    <w:rsid w:val="00B22BD2"/>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F055C6"/>
  </w:style>
  <w:style w:type="character" w:styleId="FollowedHyperlink">
    <w:name w:val="FollowedHyperlink"/>
    <w:basedOn w:val="DefaultParagraphFont"/>
    <w:uiPriority w:val="99"/>
    <w:semiHidden/>
    <w:unhideWhenUsed/>
    <w:rsid w:val="00230C21"/>
    <w:rPr>
      <w:color w:val="800080" w:themeColor="followedHyperlink"/>
      <w:u w:val="single"/>
    </w:rPr>
  </w:style>
  <w:style w:type="paragraph" w:styleId="DocumentMap">
    <w:name w:val="Document Map"/>
    <w:basedOn w:val="Normal"/>
    <w:link w:val="DocumentMapChar"/>
    <w:uiPriority w:val="99"/>
    <w:semiHidden/>
    <w:unhideWhenUsed/>
    <w:rsid w:val="00F77050"/>
    <w:rPr>
      <w:rFonts w:ascii="Lucida Grande" w:hAnsi="Lucida Grande" w:cs="Lucida Grande"/>
    </w:rPr>
  </w:style>
  <w:style w:type="character" w:customStyle="1" w:styleId="DocumentMapChar">
    <w:name w:val="Document Map Char"/>
    <w:basedOn w:val="DefaultParagraphFont"/>
    <w:link w:val="DocumentMap"/>
    <w:uiPriority w:val="99"/>
    <w:semiHidden/>
    <w:rsid w:val="00F77050"/>
    <w:rPr>
      <w:rFonts w:ascii="Lucida Grande" w:hAnsi="Lucida Grande" w:cs="Lucida Grande"/>
    </w:rPr>
  </w:style>
  <w:style w:type="table" w:styleId="TableGrid">
    <w:name w:val="Table Grid"/>
    <w:basedOn w:val="TableNormal"/>
    <w:uiPriority w:val="59"/>
    <w:rsid w:val="00016D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83">
      <w:bodyDiv w:val="1"/>
      <w:marLeft w:val="0"/>
      <w:marRight w:val="0"/>
      <w:marTop w:val="0"/>
      <w:marBottom w:val="0"/>
      <w:divBdr>
        <w:top w:val="none" w:sz="0" w:space="0" w:color="auto"/>
        <w:left w:val="none" w:sz="0" w:space="0" w:color="auto"/>
        <w:bottom w:val="none" w:sz="0" w:space="0" w:color="auto"/>
        <w:right w:val="none" w:sz="0" w:space="0" w:color="auto"/>
      </w:divBdr>
    </w:div>
    <w:div w:id="32122797">
      <w:bodyDiv w:val="1"/>
      <w:marLeft w:val="0"/>
      <w:marRight w:val="0"/>
      <w:marTop w:val="0"/>
      <w:marBottom w:val="0"/>
      <w:divBdr>
        <w:top w:val="none" w:sz="0" w:space="0" w:color="auto"/>
        <w:left w:val="none" w:sz="0" w:space="0" w:color="auto"/>
        <w:bottom w:val="none" w:sz="0" w:space="0" w:color="auto"/>
        <w:right w:val="none" w:sz="0" w:space="0" w:color="auto"/>
      </w:divBdr>
    </w:div>
    <w:div w:id="192305670">
      <w:bodyDiv w:val="1"/>
      <w:marLeft w:val="0"/>
      <w:marRight w:val="0"/>
      <w:marTop w:val="0"/>
      <w:marBottom w:val="0"/>
      <w:divBdr>
        <w:top w:val="none" w:sz="0" w:space="0" w:color="auto"/>
        <w:left w:val="none" w:sz="0" w:space="0" w:color="auto"/>
        <w:bottom w:val="none" w:sz="0" w:space="0" w:color="auto"/>
        <w:right w:val="none" w:sz="0" w:space="0" w:color="auto"/>
      </w:divBdr>
    </w:div>
    <w:div w:id="256332436">
      <w:bodyDiv w:val="1"/>
      <w:marLeft w:val="0"/>
      <w:marRight w:val="0"/>
      <w:marTop w:val="0"/>
      <w:marBottom w:val="0"/>
      <w:divBdr>
        <w:top w:val="none" w:sz="0" w:space="0" w:color="auto"/>
        <w:left w:val="none" w:sz="0" w:space="0" w:color="auto"/>
        <w:bottom w:val="none" w:sz="0" w:space="0" w:color="auto"/>
        <w:right w:val="none" w:sz="0" w:space="0" w:color="auto"/>
      </w:divBdr>
      <w:divsChild>
        <w:div w:id="2093578718">
          <w:marLeft w:val="0"/>
          <w:marRight w:val="0"/>
          <w:marTop w:val="0"/>
          <w:marBottom w:val="0"/>
          <w:divBdr>
            <w:top w:val="none" w:sz="0" w:space="0" w:color="auto"/>
            <w:left w:val="none" w:sz="0" w:space="0" w:color="auto"/>
            <w:bottom w:val="none" w:sz="0" w:space="0" w:color="auto"/>
            <w:right w:val="none" w:sz="0" w:space="0" w:color="auto"/>
          </w:divBdr>
        </w:div>
        <w:div w:id="1516845679">
          <w:marLeft w:val="0"/>
          <w:marRight w:val="0"/>
          <w:marTop w:val="0"/>
          <w:marBottom w:val="0"/>
          <w:divBdr>
            <w:top w:val="none" w:sz="0" w:space="0" w:color="auto"/>
            <w:left w:val="none" w:sz="0" w:space="0" w:color="auto"/>
            <w:bottom w:val="none" w:sz="0" w:space="0" w:color="auto"/>
            <w:right w:val="none" w:sz="0" w:space="0" w:color="auto"/>
          </w:divBdr>
        </w:div>
        <w:div w:id="1005211032">
          <w:marLeft w:val="0"/>
          <w:marRight w:val="0"/>
          <w:marTop w:val="0"/>
          <w:marBottom w:val="0"/>
          <w:divBdr>
            <w:top w:val="none" w:sz="0" w:space="0" w:color="auto"/>
            <w:left w:val="none" w:sz="0" w:space="0" w:color="auto"/>
            <w:bottom w:val="none" w:sz="0" w:space="0" w:color="auto"/>
            <w:right w:val="none" w:sz="0" w:space="0" w:color="auto"/>
          </w:divBdr>
        </w:div>
        <w:div w:id="1449396826">
          <w:marLeft w:val="0"/>
          <w:marRight w:val="0"/>
          <w:marTop w:val="0"/>
          <w:marBottom w:val="0"/>
          <w:divBdr>
            <w:top w:val="none" w:sz="0" w:space="0" w:color="auto"/>
            <w:left w:val="none" w:sz="0" w:space="0" w:color="auto"/>
            <w:bottom w:val="none" w:sz="0" w:space="0" w:color="auto"/>
            <w:right w:val="none" w:sz="0" w:space="0" w:color="auto"/>
          </w:divBdr>
        </w:div>
        <w:div w:id="565147378">
          <w:marLeft w:val="0"/>
          <w:marRight w:val="0"/>
          <w:marTop w:val="0"/>
          <w:marBottom w:val="0"/>
          <w:divBdr>
            <w:top w:val="none" w:sz="0" w:space="0" w:color="auto"/>
            <w:left w:val="none" w:sz="0" w:space="0" w:color="auto"/>
            <w:bottom w:val="none" w:sz="0" w:space="0" w:color="auto"/>
            <w:right w:val="none" w:sz="0" w:space="0" w:color="auto"/>
          </w:divBdr>
        </w:div>
        <w:div w:id="1145009335">
          <w:marLeft w:val="0"/>
          <w:marRight w:val="0"/>
          <w:marTop w:val="0"/>
          <w:marBottom w:val="0"/>
          <w:divBdr>
            <w:top w:val="none" w:sz="0" w:space="0" w:color="auto"/>
            <w:left w:val="none" w:sz="0" w:space="0" w:color="auto"/>
            <w:bottom w:val="none" w:sz="0" w:space="0" w:color="auto"/>
            <w:right w:val="none" w:sz="0" w:space="0" w:color="auto"/>
          </w:divBdr>
        </w:div>
        <w:div w:id="1282495614">
          <w:marLeft w:val="0"/>
          <w:marRight w:val="0"/>
          <w:marTop w:val="0"/>
          <w:marBottom w:val="0"/>
          <w:divBdr>
            <w:top w:val="none" w:sz="0" w:space="0" w:color="auto"/>
            <w:left w:val="none" w:sz="0" w:space="0" w:color="auto"/>
            <w:bottom w:val="none" w:sz="0" w:space="0" w:color="auto"/>
            <w:right w:val="none" w:sz="0" w:space="0" w:color="auto"/>
          </w:divBdr>
        </w:div>
        <w:div w:id="426123980">
          <w:marLeft w:val="0"/>
          <w:marRight w:val="0"/>
          <w:marTop w:val="0"/>
          <w:marBottom w:val="0"/>
          <w:divBdr>
            <w:top w:val="none" w:sz="0" w:space="0" w:color="auto"/>
            <w:left w:val="none" w:sz="0" w:space="0" w:color="auto"/>
            <w:bottom w:val="none" w:sz="0" w:space="0" w:color="auto"/>
            <w:right w:val="none" w:sz="0" w:space="0" w:color="auto"/>
          </w:divBdr>
        </w:div>
        <w:div w:id="2026662406">
          <w:marLeft w:val="0"/>
          <w:marRight w:val="0"/>
          <w:marTop w:val="0"/>
          <w:marBottom w:val="0"/>
          <w:divBdr>
            <w:top w:val="none" w:sz="0" w:space="0" w:color="auto"/>
            <w:left w:val="none" w:sz="0" w:space="0" w:color="auto"/>
            <w:bottom w:val="none" w:sz="0" w:space="0" w:color="auto"/>
            <w:right w:val="none" w:sz="0" w:space="0" w:color="auto"/>
          </w:divBdr>
        </w:div>
      </w:divsChild>
    </w:div>
    <w:div w:id="264508359">
      <w:bodyDiv w:val="1"/>
      <w:marLeft w:val="0"/>
      <w:marRight w:val="0"/>
      <w:marTop w:val="0"/>
      <w:marBottom w:val="0"/>
      <w:divBdr>
        <w:top w:val="none" w:sz="0" w:space="0" w:color="auto"/>
        <w:left w:val="none" w:sz="0" w:space="0" w:color="auto"/>
        <w:bottom w:val="none" w:sz="0" w:space="0" w:color="auto"/>
        <w:right w:val="none" w:sz="0" w:space="0" w:color="auto"/>
      </w:divBdr>
      <w:divsChild>
        <w:div w:id="84795">
          <w:marLeft w:val="0"/>
          <w:marRight w:val="0"/>
          <w:marTop w:val="0"/>
          <w:marBottom w:val="0"/>
          <w:divBdr>
            <w:top w:val="none" w:sz="0" w:space="0" w:color="auto"/>
            <w:left w:val="none" w:sz="0" w:space="0" w:color="auto"/>
            <w:bottom w:val="none" w:sz="0" w:space="0" w:color="auto"/>
            <w:right w:val="none" w:sz="0" w:space="0" w:color="auto"/>
          </w:divBdr>
        </w:div>
        <w:div w:id="1194266839">
          <w:marLeft w:val="0"/>
          <w:marRight w:val="0"/>
          <w:marTop w:val="0"/>
          <w:marBottom w:val="0"/>
          <w:divBdr>
            <w:top w:val="none" w:sz="0" w:space="0" w:color="auto"/>
            <w:left w:val="none" w:sz="0" w:space="0" w:color="auto"/>
            <w:bottom w:val="none" w:sz="0" w:space="0" w:color="auto"/>
            <w:right w:val="none" w:sz="0" w:space="0" w:color="auto"/>
          </w:divBdr>
          <w:divsChild>
            <w:div w:id="1027758387">
              <w:marLeft w:val="0"/>
              <w:marRight w:val="0"/>
              <w:marTop w:val="0"/>
              <w:marBottom w:val="0"/>
              <w:divBdr>
                <w:top w:val="none" w:sz="0" w:space="0" w:color="auto"/>
                <w:left w:val="none" w:sz="0" w:space="0" w:color="auto"/>
                <w:bottom w:val="none" w:sz="0" w:space="0" w:color="auto"/>
                <w:right w:val="none" w:sz="0" w:space="0" w:color="auto"/>
              </w:divBdr>
            </w:div>
            <w:div w:id="380522570">
              <w:marLeft w:val="0"/>
              <w:marRight w:val="0"/>
              <w:marTop w:val="0"/>
              <w:marBottom w:val="0"/>
              <w:divBdr>
                <w:top w:val="none" w:sz="0" w:space="0" w:color="auto"/>
                <w:left w:val="none" w:sz="0" w:space="0" w:color="auto"/>
                <w:bottom w:val="none" w:sz="0" w:space="0" w:color="auto"/>
                <w:right w:val="none" w:sz="0" w:space="0" w:color="auto"/>
              </w:divBdr>
            </w:div>
            <w:div w:id="1287276398">
              <w:marLeft w:val="0"/>
              <w:marRight w:val="0"/>
              <w:marTop w:val="0"/>
              <w:marBottom w:val="0"/>
              <w:divBdr>
                <w:top w:val="none" w:sz="0" w:space="0" w:color="auto"/>
                <w:left w:val="none" w:sz="0" w:space="0" w:color="auto"/>
                <w:bottom w:val="none" w:sz="0" w:space="0" w:color="auto"/>
                <w:right w:val="none" w:sz="0" w:space="0" w:color="auto"/>
              </w:divBdr>
            </w:div>
            <w:div w:id="1719544684">
              <w:marLeft w:val="0"/>
              <w:marRight w:val="0"/>
              <w:marTop w:val="0"/>
              <w:marBottom w:val="0"/>
              <w:divBdr>
                <w:top w:val="none" w:sz="0" w:space="0" w:color="auto"/>
                <w:left w:val="none" w:sz="0" w:space="0" w:color="auto"/>
                <w:bottom w:val="none" w:sz="0" w:space="0" w:color="auto"/>
                <w:right w:val="none" w:sz="0" w:space="0" w:color="auto"/>
              </w:divBdr>
            </w:div>
            <w:div w:id="1640645767">
              <w:marLeft w:val="0"/>
              <w:marRight w:val="0"/>
              <w:marTop w:val="0"/>
              <w:marBottom w:val="0"/>
              <w:divBdr>
                <w:top w:val="none" w:sz="0" w:space="0" w:color="auto"/>
                <w:left w:val="none" w:sz="0" w:space="0" w:color="auto"/>
                <w:bottom w:val="none" w:sz="0" w:space="0" w:color="auto"/>
                <w:right w:val="none" w:sz="0" w:space="0" w:color="auto"/>
              </w:divBdr>
            </w:div>
            <w:div w:id="274872847">
              <w:marLeft w:val="0"/>
              <w:marRight w:val="0"/>
              <w:marTop w:val="0"/>
              <w:marBottom w:val="0"/>
              <w:divBdr>
                <w:top w:val="none" w:sz="0" w:space="0" w:color="auto"/>
                <w:left w:val="none" w:sz="0" w:space="0" w:color="auto"/>
                <w:bottom w:val="none" w:sz="0" w:space="0" w:color="auto"/>
                <w:right w:val="none" w:sz="0" w:space="0" w:color="auto"/>
              </w:divBdr>
            </w:div>
            <w:div w:id="196341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674690">
      <w:bodyDiv w:val="1"/>
      <w:marLeft w:val="0"/>
      <w:marRight w:val="0"/>
      <w:marTop w:val="0"/>
      <w:marBottom w:val="0"/>
      <w:divBdr>
        <w:top w:val="none" w:sz="0" w:space="0" w:color="auto"/>
        <w:left w:val="none" w:sz="0" w:space="0" w:color="auto"/>
        <w:bottom w:val="none" w:sz="0" w:space="0" w:color="auto"/>
        <w:right w:val="none" w:sz="0" w:space="0" w:color="auto"/>
      </w:divBdr>
      <w:divsChild>
        <w:div w:id="1543324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5056863">
      <w:bodyDiv w:val="1"/>
      <w:marLeft w:val="0"/>
      <w:marRight w:val="0"/>
      <w:marTop w:val="0"/>
      <w:marBottom w:val="0"/>
      <w:divBdr>
        <w:top w:val="none" w:sz="0" w:space="0" w:color="auto"/>
        <w:left w:val="none" w:sz="0" w:space="0" w:color="auto"/>
        <w:bottom w:val="none" w:sz="0" w:space="0" w:color="auto"/>
        <w:right w:val="none" w:sz="0" w:space="0" w:color="auto"/>
      </w:divBdr>
      <w:divsChild>
        <w:div w:id="71007491">
          <w:marLeft w:val="0"/>
          <w:marRight w:val="0"/>
          <w:marTop w:val="0"/>
          <w:marBottom w:val="0"/>
          <w:divBdr>
            <w:top w:val="none" w:sz="0" w:space="0" w:color="auto"/>
            <w:left w:val="none" w:sz="0" w:space="0" w:color="auto"/>
            <w:bottom w:val="none" w:sz="0" w:space="0" w:color="auto"/>
            <w:right w:val="none" w:sz="0" w:space="0" w:color="auto"/>
          </w:divBdr>
          <w:divsChild>
            <w:div w:id="148924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057245">
      <w:bodyDiv w:val="1"/>
      <w:marLeft w:val="0"/>
      <w:marRight w:val="0"/>
      <w:marTop w:val="0"/>
      <w:marBottom w:val="0"/>
      <w:divBdr>
        <w:top w:val="none" w:sz="0" w:space="0" w:color="auto"/>
        <w:left w:val="none" w:sz="0" w:space="0" w:color="auto"/>
        <w:bottom w:val="none" w:sz="0" w:space="0" w:color="auto"/>
        <w:right w:val="none" w:sz="0" w:space="0" w:color="auto"/>
      </w:divBdr>
    </w:div>
    <w:div w:id="609434828">
      <w:bodyDiv w:val="1"/>
      <w:marLeft w:val="0"/>
      <w:marRight w:val="0"/>
      <w:marTop w:val="0"/>
      <w:marBottom w:val="0"/>
      <w:divBdr>
        <w:top w:val="none" w:sz="0" w:space="0" w:color="auto"/>
        <w:left w:val="none" w:sz="0" w:space="0" w:color="auto"/>
        <w:bottom w:val="none" w:sz="0" w:space="0" w:color="auto"/>
        <w:right w:val="none" w:sz="0" w:space="0" w:color="auto"/>
      </w:divBdr>
    </w:div>
    <w:div w:id="652640046">
      <w:bodyDiv w:val="1"/>
      <w:marLeft w:val="0"/>
      <w:marRight w:val="0"/>
      <w:marTop w:val="0"/>
      <w:marBottom w:val="0"/>
      <w:divBdr>
        <w:top w:val="none" w:sz="0" w:space="0" w:color="auto"/>
        <w:left w:val="none" w:sz="0" w:space="0" w:color="auto"/>
        <w:bottom w:val="none" w:sz="0" w:space="0" w:color="auto"/>
        <w:right w:val="none" w:sz="0" w:space="0" w:color="auto"/>
      </w:divBdr>
    </w:div>
    <w:div w:id="680592642">
      <w:bodyDiv w:val="1"/>
      <w:marLeft w:val="0"/>
      <w:marRight w:val="0"/>
      <w:marTop w:val="0"/>
      <w:marBottom w:val="0"/>
      <w:divBdr>
        <w:top w:val="none" w:sz="0" w:space="0" w:color="auto"/>
        <w:left w:val="none" w:sz="0" w:space="0" w:color="auto"/>
        <w:bottom w:val="none" w:sz="0" w:space="0" w:color="auto"/>
        <w:right w:val="none" w:sz="0" w:space="0" w:color="auto"/>
      </w:divBdr>
      <w:divsChild>
        <w:div w:id="1479571639">
          <w:marLeft w:val="0"/>
          <w:marRight w:val="0"/>
          <w:marTop w:val="0"/>
          <w:marBottom w:val="0"/>
          <w:divBdr>
            <w:top w:val="none" w:sz="0" w:space="0" w:color="auto"/>
            <w:left w:val="none" w:sz="0" w:space="0" w:color="auto"/>
            <w:bottom w:val="none" w:sz="0" w:space="0" w:color="auto"/>
            <w:right w:val="none" w:sz="0" w:space="0" w:color="auto"/>
          </w:divBdr>
          <w:divsChild>
            <w:div w:id="766852966">
              <w:marLeft w:val="0"/>
              <w:marRight w:val="0"/>
              <w:marTop w:val="0"/>
              <w:marBottom w:val="0"/>
              <w:divBdr>
                <w:top w:val="none" w:sz="0" w:space="0" w:color="auto"/>
                <w:left w:val="none" w:sz="0" w:space="0" w:color="auto"/>
                <w:bottom w:val="none" w:sz="0" w:space="0" w:color="auto"/>
                <w:right w:val="none" w:sz="0" w:space="0" w:color="auto"/>
              </w:divBdr>
              <w:divsChild>
                <w:div w:id="1936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001886">
      <w:bodyDiv w:val="1"/>
      <w:marLeft w:val="0"/>
      <w:marRight w:val="0"/>
      <w:marTop w:val="0"/>
      <w:marBottom w:val="0"/>
      <w:divBdr>
        <w:top w:val="none" w:sz="0" w:space="0" w:color="auto"/>
        <w:left w:val="none" w:sz="0" w:space="0" w:color="auto"/>
        <w:bottom w:val="none" w:sz="0" w:space="0" w:color="auto"/>
        <w:right w:val="none" w:sz="0" w:space="0" w:color="auto"/>
      </w:divBdr>
    </w:div>
    <w:div w:id="1409108484">
      <w:bodyDiv w:val="1"/>
      <w:marLeft w:val="0"/>
      <w:marRight w:val="0"/>
      <w:marTop w:val="0"/>
      <w:marBottom w:val="0"/>
      <w:divBdr>
        <w:top w:val="none" w:sz="0" w:space="0" w:color="auto"/>
        <w:left w:val="none" w:sz="0" w:space="0" w:color="auto"/>
        <w:bottom w:val="none" w:sz="0" w:space="0" w:color="auto"/>
        <w:right w:val="none" w:sz="0" w:space="0" w:color="auto"/>
      </w:divBdr>
    </w:div>
    <w:div w:id="1569421963">
      <w:bodyDiv w:val="1"/>
      <w:marLeft w:val="0"/>
      <w:marRight w:val="0"/>
      <w:marTop w:val="0"/>
      <w:marBottom w:val="0"/>
      <w:divBdr>
        <w:top w:val="none" w:sz="0" w:space="0" w:color="auto"/>
        <w:left w:val="none" w:sz="0" w:space="0" w:color="auto"/>
        <w:bottom w:val="none" w:sz="0" w:space="0" w:color="auto"/>
        <w:right w:val="none" w:sz="0" w:space="0" w:color="auto"/>
      </w:divBdr>
    </w:div>
    <w:div w:id="1609002574">
      <w:bodyDiv w:val="1"/>
      <w:marLeft w:val="0"/>
      <w:marRight w:val="0"/>
      <w:marTop w:val="0"/>
      <w:marBottom w:val="0"/>
      <w:divBdr>
        <w:top w:val="none" w:sz="0" w:space="0" w:color="auto"/>
        <w:left w:val="none" w:sz="0" w:space="0" w:color="auto"/>
        <w:bottom w:val="none" w:sz="0" w:space="0" w:color="auto"/>
        <w:right w:val="none" w:sz="0" w:space="0" w:color="auto"/>
      </w:divBdr>
    </w:div>
    <w:div w:id="1685589941">
      <w:bodyDiv w:val="1"/>
      <w:marLeft w:val="0"/>
      <w:marRight w:val="0"/>
      <w:marTop w:val="0"/>
      <w:marBottom w:val="0"/>
      <w:divBdr>
        <w:top w:val="none" w:sz="0" w:space="0" w:color="auto"/>
        <w:left w:val="none" w:sz="0" w:space="0" w:color="auto"/>
        <w:bottom w:val="none" w:sz="0" w:space="0" w:color="auto"/>
        <w:right w:val="none" w:sz="0" w:space="0" w:color="auto"/>
      </w:divBdr>
      <w:divsChild>
        <w:div w:id="2016492701">
          <w:marLeft w:val="0"/>
          <w:marRight w:val="0"/>
          <w:marTop w:val="0"/>
          <w:marBottom w:val="0"/>
          <w:divBdr>
            <w:top w:val="none" w:sz="0" w:space="0" w:color="auto"/>
            <w:left w:val="none" w:sz="0" w:space="0" w:color="auto"/>
            <w:bottom w:val="none" w:sz="0" w:space="0" w:color="auto"/>
            <w:right w:val="none" w:sz="0" w:space="0" w:color="auto"/>
          </w:divBdr>
          <w:divsChild>
            <w:div w:id="1366252190">
              <w:marLeft w:val="0"/>
              <w:marRight w:val="0"/>
              <w:marTop w:val="0"/>
              <w:marBottom w:val="0"/>
              <w:divBdr>
                <w:top w:val="none" w:sz="0" w:space="0" w:color="auto"/>
                <w:left w:val="none" w:sz="0" w:space="0" w:color="auto"/>
                <w:bottom w:val="none" w:sz="0" w:space="0" w:color="auto"/>
                <w:right w:val="none" w:sz="0" w:space="0" w:color="auto"/>
              </w:divBdr>
              <w:divsChild>
                <w:div w:id="179864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978888">
      <w:bodyDiv w:val="1"/>
      <w:marLeft w:val="0"/>
      <w:marRight w:val="0"/>
      <w:marTop w:val="0"/>
      <w:marBottom w:val="0"/>
      <w:divBdr>
        <w:top w:val="none" w:sz="0" w:space="0" w:color="auto"/>
        <w:left w:val="none" w:sz="0" w:space="0" w:color="auto"/>
        <w:bottom w:val="none" w:sz="0" w:space="0" w:color="auto"/>
        <w:right w:val="none" w:sz="0" w:space="0" w:color="auto"/>
      </w:divBdr>
      <w:divsChild>
        <w:div w:id="175535909">
          <w:marLeft w:val="0"/>
          <w:marRight w:val="0"/>
          <w:marTop w:val="0"/>
          <w:marBottom w:val="0"/>
          <w:divBdr>
            <w:top w:val="none" w:sz="0" w:space="0" w:color="auto"/>
            <w:left w:val="none" w:sz="0" w:space="0" w:color="auto"/>
            <w:bottom w:val="none" w:sz="0" w:space="0" w:color="auto"/>
            <w:right w:val="none" w:sz="0" w:space="0" w:color="auto"/>
          </w:divBdr>
        </w:div>
        <w:div w:id="29963463">
          <w:marLeft w:val="0"/>
          <w:marRight w:val="0"/>
          <w:marTop w:val="0"/>
          <w:marBottom w:val="0"/>
          <w:divBdr>
            <w:top w:val="none" w:sz="0" w:space="0" w:color="auto"/>
            <w:left w:val="none" w:sz="0" w:space="0" w:color="auto"/>
            <w:bottom w:val="none" w:sz="0" w:space="0" w:color="auto"/>
            <w:right w:val="none" w:sz="0" w:space="0" w:color="auto"/>
          </w:divBdr>
        </w:div>
        <w:div w:id="1186670532">
          <w:marLeft w:val="0"/>
          <w:marRight w:val="0"/>
          <w:marTop w:val="0"/>
          <w:marBottom w:val="0"/>
          <w:divBdr>
            <w:top w:val="none" w:sz="0" w:space="0" w:color="auto"/>
            <w:left w:val="none" w:sz="0" w:space="0" w:color="auto"/>
            <w:bottom w:val="none" w:sz="0" w:space="0" w:color="auto"/>
            <w:right w:val="none" w:sz="0" w:space="0" w:color="auto"/>
          </w:divBdr>
        </w:div>
        <w:div w:id="298151973">
          <w:marLeft w:val="0"/>
          <w:marRight w:val="0"/>
          <w:marTop w:val="0"/>
          <w:marBottom w:val="0"/>
          <w:divBdr>
            <w:top w:val="none" w:sz="0" w:space="0" w:color="auto"/>
            <w:left w:val="none" w:sz="0" w:space="0" w:color="auto"/>
            <w:bottom w:val="none" w:sz="0" w:space="0" w:color="auto"/>
            <w:right w:val="none" w:sz="0" w:space="0" w:color="auto"/>
          </w:divBdr>
        </w:div>
        <w:div w:id="1820461294">
          <w:marLeft w:val="0"/>
          <w:marRight w:val="0"/>
          <w:marTop w:val="0"/>
          <w:marBottom w:val="0"/>
          <w:divBdr>
            <w:top w:val="none" w:sz="0" w:space="0" w:color="auto"/>
            <w:left w:val="none" w:sz="0" w:space="0" w:color="auto"/>
            <w:bottom w:val="none" w:sz="0" w:space="0" w:color="auto"/>
            <w:right w:val="none" w:sz="0" w:space="0" w:color="auto"/>
          </w:divBdr>
        </w:div>
        <w:div w:id="406193257">
          <w:marLeft w:val="0"/>
          <w:marRight w:val="0"/>
          <w:marTop w:val="0"/>
          <w:marBottom w:val="0"/>
          <w:divBdr>
            <w:top w:val="none" w:sz="0" w:space="0" w:color="auto"/>
            <w:left w:val="none" w:sz="0" w:space="0" w:color="auto"/>
            <w:bottom w:val="none" w:sz="0" w:space="0" w:color="auto"/>
            <w:right w:val="none" w:sz="0" w:space="0" w:color="auto"/>
          </w:divBdr>
        </w:div>
        <w:div w:id="815686549">
          <w:marLeft w:val="0"/>
          <w:marRight w:val="0"/>
          <w:marTop w:val="0"/>
          <w:marBottom w:val="0"/>
          <w:divBdr>
            <w:top w:val="none" w:sz="0" w:space="0" w:color="auto"/>
            <w:left w:val="none" w:sz="0" w:space="0" w:color="auto"/>
            <w:bottom w:val="none" w:sz="0" w:space="0" w:color="auto"/>
            <w:right w:val="none" w:sz="0" w:space="0" w:color="auto"/>
          </w:divBdr>
        </w:div>
      </w:divsChild>
    </w:div>
    <w:div w:id="1779447519">
      <w:bodyDiv w:val="1"/>
      <w:marLeft w:val="0"/>
      <w:marRight w:val="0"/>
      <w:marTop w:val="0"/>
      <w:marBottom w:val="0"/>
      <w:divBdr>
        <w:top w:val="none" w:sz="0" w:space="0" w:color="auto"/>
        <w:left w:val="none" w:sz="0" w:space="0" w:color="auto"/>
        <w:bottom w:val="none" w:sz="0" w:space="0" w:color="auto"/>
        <w:right w:val="none" w:sz="0" w:space="0" w:color="auto"/>
      </w:divBdr>
    </w:div>
    <w:div w:id="1807238556">
      <w:bodyDiv w:val="1"/>
      <w:marLeft w:val="0"/>
      <w:marRight w:val="0"/>
      <w:marTop w:val="0"/>
      <w:marBottom w:val="0"/>
      <w:divBdr>
        <w:top w:val="none" w:sz="0" w:space="0" w:color="auto"/>
        <w:left w:val="none" w:sz="0" w:space="0" w:color="auto"/>
        <w:bottom w:val="none" w:sz="0" w:space="0" w:color="auto"/>
        <w:right w:val="none" w:sz="0" w:space="0" w:color="auto"/>
      </w:divBdr>
    </w:div>
    <w:div w:id="18500237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thegeneticgenealogist.com/2017/01/08/adoptee-testing-a-study/" TargetMode="External"/><Relationship Id="rId21" Type="http://schemas.openxmlformats.org/officeDocument/2006/relationships/image" Target="media/image2.png"/><Relationship Id="rId22" Type="http://schemas.openxmlformats.org/officeDocument/2006/relationships/hyperlink" Target="https://www.youtube.com/channel/UCHnW2NAfPIA2KUipZ_PlUlw" TargetMode="External"/><Relationship Id="rId23" Type="http://schemas.openxmlformats.org/officeDocument/2006/relationships/hyperlink" Target="http://www.martinebrennan.com"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yperlink" Target="https://www.facebook.com/groups/DNADetectives/permalink/1200136676724114/" TargetMode="External"/><Relationship Id="rId12" Type="http://schemas.openxmlformats.org/officeDocument/2006/relationships/hyperlink" Target="https://www.facebook.com/groups/DNADetectives/" TargetMode="External"/><Relationship Id="rId13" Type="http://schemas.openxmlformats.org/officeDocument/2006/relationships/hyperlink" Target="https://www.dcya.gov.ie/documents/publications/20161125AdoptionInfoTracingBillFAQs.pdf" TargetMode="External"/><Relationship Id="rId14" Type="http://schemas.openxmlformats.org/officeDocument/2006/relationships/hyperlink" Target="https://www.oireachtas.ie/documents/bills28/bills/2016/10016/b10016s-memo.pdf" TargetMode="External"/><Relationship Id="rId15" Type="http://schemas.openxmlformats.org/officeDocument/2006/relationships/hyperlink" Target="http://www.oireachtas.ie/documents/bills28/bills/2016/10016/b10016s.pdf" TargetMode="External"/><Relationship Id="rId16" Type="http://schemas.openxmlformats.org/officeDocument/2006/relationships/hyperlink" Target="http://www.adoptionrightsalliance.com/ARA%20Briefing%20Note%20&amp;%20Amendments%20to%202016%20Adoption%20Bill_17-03-17.pdf" TargetMode="External"/><Relationship Id="rId17" Type="http://schemas.openxmlformats.org/officeDocument/2006/relationships/hyperlink" Target="https://goo.gl/forms/ggJfMppw9T9xuCYY2" TargetMode="External"/><Relationship Id="rId18" Type="http://schemas.openxmlformats.org/officeDocument/2006/relationships/hyperlink" Target="https://www.facebook.com/groups/DNADetectives/permalink/1200136676724114/?match=YWRvcHRlZSB0ZXN0aW5nIDIwMTY%3D" TargetMode="External"/><Relationship Id="rId19" Type="http://schemas.openxmlformats.org/officeDocument/2006/relationships/image" Target="media/image1.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9" Type="http://schemas.openxmlformats.org/officeDocument/2006/relationships/hyperlink" Target="https://isogg.org/wiki/Utilizing_DNA_testing_to_break_through_adoption_roadblocks" TargetMode="External"/><Relationship Id="rId20" Type="http://schemas.openxmlformats.org/officeDocument/2006/relationships/hyperlink" Target="https://isogg.org/wiki/DNA_testing_for_adoptees" TargetMode="External"/><Relationship Id="rId21" Type="http://schemas.openxmlformats.org/officeDocument/2006/relationships/hyperlink" Target="https://isogg.org/wiki/Utilizing_DNA_testing_to_break_through_adoption_roadblocks" TargetMode="External"/><Relationship Id="rId22" Type="http://schemas.openxmlformats.org/officeDocument/2006/relationships/hyperlink" Target="https://isogg.org/wiki/Adoption_success_stories" TargetMode="External"/><Relationship Id="rId23" Type="http://schemas.openxmlformats.org/officeDocument/2006/relationships/hyperlink" Target="https://www.dcya.gov.ie/documents/publications/20161125AdoptionInfoTracingBillFAQs.pdf" TargetMode="External"/><Relationship Id="rId24" Type="http://schemas.openxmlformats.org/officeDocument/2006/relationships/hyperlink" Target="https://www.oireachtas.ie/documents/bills28/bills/2016/10016/b10016s-memo.pdf" TargetMode="External"/><Relationship Id="rId25" Type="http://schemas.openxmlformats.org/officeDocument/2006/relationships/hyperlink" Target="https://www.oireachtas.ie/documents/bills28/bills/2016/10016/b10016s-memo.pdf" TargetMode="External"/><Relationship Id="rId26" Type="http://schemas.openxmlformats.org/officeDocument/2006/relationships/hyperlink" Target="https://www.dcya.gov.ie/documents/publications/20161125AdoptionInfoTracingBillFAQs.pdf" TargetMode="External"/><Relationship Id="rId27" Type="http://schemas.openxmlformats.org/officeDocument/2006/relationships/hyperlink" Target="https://www.dcya.gov.ie/documents/publications/20161125AdoptionInfoTracingBillFAQs.pdf" TargetMode="External"/><Relationship Id="rId28" Type="http://schemas.openxmlformats.org/officeDocument/2006/relationships/hyperlink" Target="http://www.adoptionrightsalliance.com/ARA%20Briefing%20Note%20&amp;%20Amendments%20to%202016%20Adoption%20Bill_17-03-17.pdf" TargetMode="External"/><Relationship Id="rId29" Type="http://schemas.openxmlformats.org/officeDocument/2006/relationships/hyperlink" Target="http://www.adoptionrightsalliance.com/ARA%20Briefing%20Note%20&amp;%20Amendments%20to%202016%20Adoption%20Bill_17-03-17.pdf" TargetMode="External"/><Relationship Id="rId30" Type="http://schemas.openxmlformats.org/officeDocument/2006/relationships/hyperlink" Target="https://www.dcya.gov.ie/documents/publications/20161125AdoptionInfoTracingBillFAQs.pdf" TargetMode="External"/><Relationship Id="rId31" Type="http://schemas.openxmlformats.org/officeDocument/2006/relationships/hyperlink" Target="https://www.dcya.gov.ie/documents/publications/20161125AdoptionInfoTracingBillFAQs.pdf" TargetMode="External"/><Relationship Id="rId10" Type="http://schemas.openxmlformats.org/officeDocument/2006/relationships/hyperlink" Target="https://isogg.org/wiki/Utilizing_DNA_testing_to_break_through_adoption_roadblocks" TargetMode="External"/><Relationship Id="rId11" Type="http://schemas.openxmlformats.org/officeDocument/2006/relationships/hyperlink" Target="https://academic.oup.com/humrep/article-lookup/doi/10.1093/humrep/dew065" TargetMode="External"/><Relationship Id="rId12" Type="http://schemas.openxmlformats.org/officeDocument/2006/relationships/hyperlink" Target="http://www.hfea.gov.uk/5526.html" TargetMode="External"/><Relationship Id="rId13" Type="http://schemas.openxmlformats.org/officeDocument/2006/relationships/hyperlink" Target="http://www.bionews.org.uk/page_787504.asp" TargetMode="External"/><Relationship Id="rId14" Type="http://schemas.openxmlformats.org/officeDocument/2006/relationships/hyperlink" Target="https://www.dcya.gov.ie/documents/publications/20161125AdoptionInfoTracingBillFAQs.pdf" TargetMode="External"/><Relationship Id="rId15" Type="http://schemas.openxmlformats.org/officeDocument/2006/relationships/hyperlink" Target="http://www.adoptionsearchreunion.org.uk/contact/reunions/" TargetMode="External"/><Relationship Id="rId16" Type="http://schemas.openxmlformats.org/officeDocument/2006/relationships/hyperlink" Target="https://www.oireachtas.ie/documents/bills28/bills/2016/10016/b10016s-memo.pdf" TargetMode="External"/><Relationship Id="rId17" Type="http://schemas.openxmlformats.org/officeDocument/2006/relationships/hyperlink" Target="https://www.oireachtas.ie/documents/bills28/bills/2016/10016/b10016s-memo.pdf" TargetMode="External"/><Relationship Id="rId18" Type="http://schemas.openxmlformats.org/officeDocument/2006/relationships/hyperlink" Target="https://www.dcya.gov.ie/documents/publications/20161125AdoptionInfoTracingBillFAQs.pdf" TargetMode="External"/><Relationship Id="rId19" Type="http://schemas.openxmlformats.org/officeDocument/2006/relationships/hyperlink" Target="https://www.barnardos.ie/adoption" TargetMode="External"/><Relationship Id="rId1" Type="http://schemas.openxmlformats.org/officeDocument/2006/relationships/hyperlink" Target="https://blogs.ancestry.com/ancestry/2017/04/27/ancestrydna-reaches-4-million-customers-in-dna-database/" TargetMode="External"/><Relationship Id="rId2" Type="http://schemas.openxmlformats.org/officeDocument/2006/relationships/hyperlink" Target="https://isogg.org/wiki/Autosomal_DNA_testing_comparison_chart" TargetMode="External"/><Relationship Id="rId3" Type="http://schemas.openxmlformats.org/officeDocument/2006/relationships/hyperlink" Target="http://jogg.info/pages/vol8/editorial/moore/moore-history.html" TargetMode="External"/><Relationship Id="rId4" Type="http://schemas.openxmlformats.org/officeDocument/2006/relationships/hyperlink" Target="http://voices.nationalgeographic.com/2013/11/21/the-genographic-project-returns-to-ireland-to-reveal-dna-results/" TargetMode="External"/><Relationship Id="rId5" Type="http://schemas.openxmlformats.org/officeDocument/2006/relationships/hyperlink" Target="https://www.facebook.com/groups/DNADetectives/permalink/1200136676724114/?match=YWRvcHRlZSB0ZXN0aW5nIDIwMTY%3D" TargetMode="External"/><Relationship Id="rId6" Type="http://schemas.openxmlformats.org/officeDocument/2006/relationships/hyperlink" Target="http://thegeneticgenealogist.com/2017/01/08/adoptee-testing-a-study/" TargetMode="External"/><Relationship Id="rId7" Type="http://schemas.openxmlformats.org/officeDocument/2006/relationships/hyperlink" Target="https://isogg.org/wiki/DNA_testing_for_adoptees" TargetMode="External"/><Relationship Id="rId8" Type="http://schemas.openxmlformats.org/officeDocument/2006/relationships/hyperlink" Target="https://isogg.org/wiki/Utilizing_DNA_testing_to_break_through_adoption_roadbloc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5D697-205C-FD48-9004-D625CFABF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28</Pages>
  <Words>8496</Words>
  <Characters>48431</Characters>
  <Application>Microsoft Macintosh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 Gleeson</dc:creator>
  <cp:lastModifiedBy>Maurice Gleeson</cp:lastModifiedBy>
  <cp:revision>9</cp:revision>
  <cp:lastPrinted>2017-06-21T21:41:00Z</cp:lastPrinted>
  <dcterms:created xsi:type="dcterms:W3CDTF">2017-06-20T07:17:00Z</dcterms:created>
  <dcterms:modified xsi:type="dcterms:W3CDTF">2017-06-21T22:03:00Z</dcterms:modified>
</cp:coreProperties>
</file>